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17945" w14:textId="598547E6" w:rsidR="00FD6243" w:rsidRPr="004A220A" w:rsidRDefault="00FD6243" w:rsidP="00FD6243">
      <w:pPr>
        <w:ind w:left="4248" w:firstLine="708"/>
        <w:rPr>
          <w:lang w:val="fr-FR"/>
        </w:rPr>
      </w:pPr>
      <w:r w:rsidRPr="004A220A">
        <w:rPr>
          <w:lang w:val="fr-FR"/>
        </w:rPr>
        <w:t xml:space="preserve">PLAN </w:t>
      </w:r>
      <w:r w:rsidRPr="005375D9">
        <w:t>DYDAKTYCZNY</w:t>
      </w:r>
      <w:r w:rsidRPr="004A220A">
        <w:rPr>
          <w:lang w:val="fr-FR"/>
        </w:rPr>
        <w:t xml:space="preserve"> C’EST PARTI 2</w:t>
      </w:r>
    </w:p>
    <w:tbl>
      <w:tblPr>
        <w:tblStyle w:val="Tabela-Siatka"/>
        <w:tblpPr w:leftFromText="142" w:rightFromText="142" w:vertAnchor="text" w:tblpXSpec="center" w:tblpY="1"/>
        <w:tblOverlap w:val="never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499"/>
        <w:gridCol w:w="1907"/>
        <w:gridCol w:w="322"/>
        <w:gridCol w:w="1609"/>
        <w:gridCol w:w="1609"/>
        <w:gridCol w:w="1609"/>
        <w:gridCol w:w="1609"/>
        <w:gridCol w:w="1469"/>
        <w:gridCol w:w="1567"/>
        <w:gridCol w:w="1794"/>
      </w:tblGrid>
      <w:tr w:rsidR="007D585E" w:rsidRPr="004A220A" w14:paraId="5A3575F3" w14:textId="77777777" w:rsidTr="00623F45">
        <w:trPr>
          <w:cantSplit/>
          <w:trHeight w:val="152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C162768" w14:textId="72CA5251" w:rsidR="00FD6243" w:rsidRPr="004A220A" w:rsidRDefault="007F3B26">
            <w:pPr>
              <w:spacing w:line="240" w:lineRule="auto"/>
              <w:jc w:val="center"/>
              <w:rPr>
                <w:lang w:val="fr-FR"/>
              </w:rPr>
            </w:pPr>
            <w:r w:rsidRPr="007F3B26">
              <w:t>LP.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8F2845D" w14:textId="77777777" w:rsidR="00FD6243" w:rsidRPr="004A220A" w:rsidRDefault="00FD6243">
            <w:pPr>
              <w:spacing w:line="240" w:lineRule="auto"/>
              <w:jc w:val="center"/>
              <w:rPr>
                <w:lang w:val="fr-FR"/>
              </w:rPr>
            </w:pPr>
            <w:r w:rsidRPr="007F3B26">
              <w:t>TEMAT</w:t>
            </w:r>
            <w:r w:rsidRPr="004A220A">
              <w:rPr>
                <w:lang w:val="fr-FR"/>
              </w:rPr>
              <w:t xml:space="preserve"> </w:t>
            </w:r>
            <w:r w:rsidRPr="007F3B26">
              <w:t>LEKCJI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extDirection w:val="btLr"/>
            <w:vAlign w:val="center"/>
            <w:hideMark/>
          </w:tcPr>
          <w:p w14:paraId="3ACCDDD8" w14:textId="77777777" w:rsidR="00FD6243" w:rsidRPr="004A220A" w:rsidRDefault="00FD6243">
            <w:pPr>
              <w:spacing w:line="240" w:lineRule="auto"/>
              <w:ind w:left="113" w:right="113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t>LICZBA GODZIN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0677D2F" w14:textId="77777777" w:rsidR="00FD6243" w:rsidRPr="004A220A" w:rsidRDefault="00FD6243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t>CELE</w:t>
            </w:r>
          </w:p>
          <w:p w14:paraId="7D3A6C7B" w14:textId="77777777" w:rsidR="00FD6243" w:rsidRPr="004A220A" w:rsidRDefault="00FD6243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t>KOMUNIKACYJNE</w:t>
            </w:r>
          </w:p>
          <w:p w14:paraId="4560A6EA" w14:textId="77777777" w:rsidR="00FD6243" w:rsidRPr="004A220A" w:rsidRDefault="00FD6243">
            <w:pPr>
              <w:spacing w:line="240" w:lineRule="auto"/>
              <w:jc w:val="center"/>
            </w:pPr>
            <w:r w:rsidRPr="004A220A">
              <w:t>UCZEŃ POTRAFI: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7F03F25" w14:textId="77777777" w:rsidR="00FD6243" w:rsidRPr="004A220A" w:rsidRDefault="00FD6243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t>MATERIAŁ</w:t>
            </w:r>
          </w:p>
          <w:p w14:paraId="46B323A4" w14:textId="77777777" w:rsidR="00FD6243" w:rsidRPr="004A220A" w:rsidRDefault="00FD6243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t>LEKSYKLNY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16B2311" w14:textId="77777777" w:rsidR="00FD6243" w:rsidRPr="004A220A" w:rsidRDefault="00FD6243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t>MATERIAŁ</w:t>
            </w:r>
          </w:p>
          <w:p w14:paraId="662D30DE" w14:textId="77777777" w:rsidR="00FD6243" w:rsidRPr="004A220A" w:rsidRDefault="00FD6243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t>GRAMATYCZNY,</w:t>
            </w:r>
          </w:p>
          <w:p w14:paraId="6EB8B1DA" w14:textId="77777777" w:rsidR="00FD6243" w:rsidRPr="004A220A" w:rsidRDefault="00FD6243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t>ORTOGRAFICZNY,</w:t>
            </w:r>
          </w:p>
          <w:p w14:paraId="3E8BE60A" w14:textId="77777777" w:rsidR="00FD6243" w:rsidRPr="004A220A" w:rsidRDefault="00FD6243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t>FONETYCZNY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804F290" w14:textId="77777777" w:rsidR="00FD6243" w:rsidRPr="0089458A" w:rsidRDefault="00FD6243">
            <w:pPr>
              <w:spacing w:line="240" w:lineRule="auto"/>
              <w:jc w:val="center"/>
            </w:pPr>
            <w:r w:rsidRPr="0089458A">
              <w:t>ELEMENTY</w:t>
            </w:r>
          </w:p>
          <w:p w14:paraId="10DA4B7E" w14:textId="77777777" w:rsidR="00FD6243" w:rsidRPr="0089458A" w:rsidRDefault="00FD6243">
            <w:pPr>
              <w:spacing w:line="240" w:lineRule="auto"/>
              <w:jc w:val="center"/>
            </w:pPr>
            <w:r w:rsidRPr="0089458A">
              <w:t>WIEDZY</w:t>
            </w:r>
          </w:p>
          <w:p w14:paraId="218ED7B3" w14:textId="77777777" w:rsidR="00FD6243" w:rsidRPr="0089458A" w:rsidRDefault="00FD6243">
            <w:pPr>
              <w:spacing w:line="240" w:lineRule="auto"/>
              <w:jc w:val="center"/>
            </w:pPr>
            <w:r w:rsidRPr="0089458A">
              <w:t>O KRAJACH</w:t>
            </w:r>
          </w:p>
          <w:p w14:paraId="7FF5A6F8" w14:textId="77777777" w:rsidR="00FD6243" w:rsidRPr="0089458A" w:rsidRDefault="00FD6243">
            <w:pPr>
              <w:spacing w:line="240" w:lineRule="auto"/>
              <w:jc w:val="center"/>
            </w:pPr>
            <w:r w:rsidRPr="0089458A">
              <w:t>FRANCUSKO-JĘZYCZNYCH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0E137A19" w14:textId="77777777" w:rsidR="00FD6243" w:rsidRPr="004A220A" w:rsidRDefault="00FD6243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t>MATERIAŁ</w:t>
            </w:r>
          </w:p>
          <w:p w14:paraId="1C3FCA41" w14:textId="77777777" w:rsidR="00FD6243" w:rsidRPr="004A220A" w:rsidRDefault="00FD6243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t>Z PODRĘCZNKA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563EE9CB" w14:textId="77777777" w:rsidR="00FD6243" w:rsidRPr="004A220A" w:rsidRDefault="00FD6243">
            <w:pPr>
              <w:spacing w:line="240" w:lineRule="auto"/>
              <w:jc w:val="center"/>
              <w:rPr>
                <w:sz w:val="20"/>
                <w:szCs w:val="20"/>
                <w:lang w:val="fr-FR"/>
              </w:rPr>
            </w:pPr>
            <w:r w:rsidRPr="004A220A">
              <w:rPr>
                <w:sz w:val="20"/>
                <w:szCs w:val="20"/>
                <w:lang w:val="fr-FR"/>
              </w:rPr>
              <w:t>MATERIAŁ</w:t>
            </w:r>
          </w:p>
          <w:p w14:paraId="469BE3D7" w14:textId="77777777" w:rsidR="00FD6243" w:rsidRPr="004A220A" w:rsidRDefault="00FD6243">
            <w:pPr>
              <w:spacing w:line="240" w:lineRule="auto"/>
              <w:jc w:val="center"/>
              <w:rPr>
                <w:sz w:val="20"/>
                <w:szCs w:val="20"/>
                <w:lang w:val="fr-FR"/>
              </w:rPr>
            </w:pPr>
            <w:r w:rsidRPr="004A220A">
              <w:rPr>
                <w:sz w:val="20"/>
                <w:szCs w:val="20"/>
                <w:lang w:val="fr-FR"/>
              </w:rPr>
              <w:t>Z ZESZYTU</w:t>
            </w:r>
          </w:p>
          <w:p w14:paraId="658099CD" w14:textId="77777777" w:rsidR="00FD6243" w:rsidRPr="004A220A" w:rsidRDefault="00FD6243">
            <w:pPr>
              <w:spacing w:line="240" w:lineRule="auto"/>
              <w:jc w:val="center"/>
              <w:rPr>
                <w:sz w:val="20"/>
                <w:szCs w:val="20"/>
                <w:lang w:val="fr-FR"/>
              </w:rPr>
            </w:pPr>
            <w:r w:rsidRPr="004A220A">
              <w:rPr>
                <w:sz w:val="20"/>
                <w:szCs w:val="20"/>
                <w:lang w:val="fr-FR"/>
              </w:rPr>
              <w:t>ĆWICZEŃ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199407E" w14:textId="77777777" w:rsidR="00FD6243" w:rsidRPr="004A220A" w:rsidRDefault="00FD6243">
            <w:pPr>
              <w:spacing w:line="240" w:lineRule="auto"/>
              <w:jc w:val="center"/>
              <w:rPr>
                <w:sz w:val="20"/>
                <w:szCs w:val="20"/>
                <w:lang w:val="fr-FR"/>
              </w:rPr>
            </w:pPr>
            <w:r w:rsidRPr="004A220A">
              <w:rPr>
                <w:sz w:val="20"/>
                <w:szCs w:val="20"/>
                <w:lang w:val="fr-FR"/>
              </w:rPr>
              <w:t>MATERIAŁY</w:t>
            </w:r>
          </w:p>
          <w:p w14:paraId="3F4BCE48" w14:textId="77777777" w:rsidR="00FD6243" w:rsidRPr="004A220A" w:rsidRDefault="00FD6243">
            <w:pPr>
              <w:spacing w:line="240" w:lineRule="auto"/>
              <w:jc w:val="center"/>
              <w:rPr>
                <w:sz w:val="20"/>
                <w:szCs w:val="20"/>
                <w:lang w:val="fr-FR"/>
              </w:rPr>
            </w:pPr>
            <w:r w:rsidRPr="004A220A">
              <w:rPr>
                <w:sz w:val="20"/>
                <w:szCs w:val="20"/>
                <w:lang w:val="fr-FR"/>
              </w:rPr>
              <w:t>DODATKOWE</w:t>
            </w:r>
          </w:p>
        </w:tc>
      </w:tr>
      <w:tr w:rsidR="00FD6243" w:rsidRPr="004A220A" w14:paraId="624942FE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4FFAC44B" w14:textId="367F003E" w:rsidR="00FD6243" w:rsidRPr="004A220A" w:rsidRDefault="00FD6243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t xml:space="preserve"> </w:t>
            </w:r>
            <w:r w:rsidR="007F3B26" w:rsidRPr="004A220A">
              <w:rPr>
                <w:lang w:val="fr-FR"/>
              </w:rPr>
              <w:t>ÉTAPE</w:t>
            </w:r>
            <w:r w:rsidRPr="004A220A">
              <w:rPr>
                <w:lang w:val="fr-FR"/>
              </w:rPr>
              <w:t xml:space="preserve"> 1</w:t>
            </w:r>
          </w:p>
        </w:tc>
      </w:tr>
      <w:tr w:rsidR="00F343A1" w:rsidRPr="00ED13D3" w14:paraId="0556CD59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BEAA2" w14:textId="77777777" w:rsidR="00FD6243" w:rsidRPr="004A220A" w:rsidRDefault="00FD6243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1.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95AD8" w14:textId="77777777" w:rsidR="00FD6243" w:rsidRPr="0089458A" w:rsidRDefault="00FD6243" w:rsidP="00FD6243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Voici ma main</w:t>
            </w:r>
          </w:p>
          <w:p w14:paraId="7C0D43DA" w14:textId="77777777" w:rsidR="00FD6243" w:rsidRPr="0089458A" w:rsidRDefault="00FD6243">
            <w:pPr>
              <w:spacing w:line="240" w:lineRule="auto"/>
              <w:rPr>
                <w:rFonts w:cstheme="minorHAnsi"/>
              </w:rPr>
            </w:pPr>
          </w:p>
          <w:p w14:paraId="0D4599D0" w14:textId="78918404" w:rsidR="00D55007" w:rsidRPr="0089458A" w:rsidRDefault="001945A8">
            <w:pPr>
              <w:spacing w:line="240" w:lineRule="auto"/>
              <w:rPr>
                <w:rFonts w:cstheme="minorHAnsi"/>
              </w:rPr>
            </w:pPr>
            <w:r w:rsidRPr="004A220A">
              <w:rPr>
                <w:rFonts w:cstheme="minorHAnsi"/>
              </w:rPr>
              <w:t>Nazwy</w:t>
            </w:r>
            <w:r w:rsidRPr="0089458A">
              <w:rPr>
                <w:rFonts w:cstheme="minorHAnsi"/>
              </w:rPr>
              <w:t xml:space="preserve"> </w:t>
            </w:r>
            <w:r w:rsidRPr="004A220A">
              <w:rPr>
                <w:rFonts w:cstheme="minorHAnsi"/>
              </w:rPr>
              <w:t>części</w:t>
            </w:r>
            <w:r w:rsidRPr="0089458A">
              <w:rPr>
                <w:rFonts w:cstheme="minorHAnsi"/>
              </w:rPr>
              <w:t xml:space="preserve"> </w:t>
            </w:r>
            <w:r w:rsidRPr="004A220A">
              <w:rPr>
                <w:rFonts w:cstheme="minorHAnsi"/>
              </w:rPr>
              <w:t>ciała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A667A" w14:textId="77777777" w:rsidR="00FD6243" w:rsidRPr="004A220A" w:rsidRDefault="00FD6243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C6CD8" w14:textId="1A84EAC6" w:rsidR="00FD6243" w:rsidRPr="0089458A" w:rsidRDefault="00FD6243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opisywa</w:t>
            </w:r>
            <w:r w:rsidR="00C21C8E" w:rsidRPr="0089458A">
              <w:rPr>
                <w:rFonts w:cstheme="minorHAnsi"/>
              </w:rPr>
              <w:t xml:space="preserve">ć </w:t>
            </w:r>
            <w:r w:rsidRPr="004A220A">
              <w:rPr>
                <w:rFonts w:cstheme="minorHAnsi"/>
              </w:rPr>
              <w:t>wygląd</w:t>
            </w:r>
            <w:r w:rsidRPr="0089458A">
              <w:rPr>
                <w:rFonts w:cstheme="minorHAnsi"/>
              </w:rPr>
              <w:t xml:space="preserve"> zewnętrzny</w:t>
            </w:r>
          </w:p>
          <w:p w14:paraId="6E822C83" w14:textId="59C9433C" w:rsidR="00FD6243" w:rsidRPr="0089458A" w:rsidRDefault="00FD6243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 xml:space="preserve">i </w:t>
            </w:r>
            <w:r w:rsidR="007F3B26" w:rsidRPr="0089458A">
              <w:rPr>
                <w:rFonts w:cstheme="minorHAnsi"/>
              </w:rPr>
              <w:t>części</w:t>
            </w:r>
            <w:r w:rsidRPr="0089458A">
              <w:rPr>
                <w:rFonts w:cstheme="minorHAnsi"/>
              </w:rPr>
              <w:t xml:space="preserve"> ciała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49F3" w14:textId="77777777" w:rsidR="00FD6243" w:rsidRPr="0089458A" w:rsidRDefault="00FD6243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nazwy części ciała;</w:t>
            </w:r>
          </w:p>
          <w:p w14:paraId="12F29B19" w14:textId="3A5DC733" w:rsidR="00FD6243" w:rsidRPr="0089458A" w:rsidRDefault="00FD6243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przymiotniki służące do opisu wyglądu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4C12" w14:textId="21EBF34D" w:rsidR="00FD6243" w:rsidRPr="0089458A" w:rsidRDefault="00FD6243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wyrażenia służące do opisu wyglądu zewnętrznego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0B28" w14:textId="77777777" w:rsidR="00FD6243" w:rsidRPr="0089458A" w:rsidRDefault="00FD6243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1E3B7" w14:textId="77777777" w:rsidR="00FD6243" w:rsidRPr="004A220A" w:rsidRDefault="00FD6243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ćw. 1-7/s. 6-8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9E9E7" w14:textId="77777777" w:rsidR="00FD6243" w:rsidRPr="004A220A" w:rsidRDefault="00FD6243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ćw. 1-2/s. 4</w:t>
            </w:r>
          </w:p>
          <w:p w14:paraId="7DCF17A9" w14:textId="77777777" w:rsidR="00FD6243" w:rsidRPr="004A220A" w:rsidRDefault="00FD6243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ćw. 4/s. 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56BCE" w14:textId="12BAC388" w:rsidR="00FD6243" w:rsidRPr="004A220A" w:rsidRDefault="00FD6243" w:rsidP="003348DB">
            <w:pPr>
              <w:spacing w:line="240" w:lineRule="auto"/>
              <w:rPr>
                <w:rFonts w:ascii="Palatino Linotype" w:hAnsi="Palatino Linotype"/>
                <w:lang w:val="fr-FR"/>
              </w:rPr>
            </w:pPr>
            <w:r w:rsidRPr="004A220A">
              <w:rPr>
                <w:rFonts w:eastAsia="Times New Roman" w:cstheme="minorHAnsi"/>
                <w:lang w:val="fr-FR"/>
              </w:rPr>
              <w:t>teksty piosenek pt</w:t>
            </w:r>
            <w:r w:rsidR="003348DB" w:rsidRPr="004A220A">
              <w:rPr>
                <w:rFonts w:eastAsia="Times New Roman" w:cstheme="minorHAnsi"/>
                <w:lang w:val="fr-FR"/>
              </w:rPr>
              <w:t>. „</w:t>
            </w:r>
            <w:r w:rsidR="003348DB" w:rsidRPr="004A220A">
              <w:rPr>
                <w:rFonts w:ascii="Palatino Linotype" w:hAnsi="Palatino Linotype"/>
                <w:lang w:val="fr-FR"/>
              </w:rPr>
              <w:t>T</w:t>
            </w:r>
            <w:r w:rsidRPr="004A220A">
              <w:rPr>
                <w:rFonts w:ascii="Palatino Linotype" w:hAnsi="Palatino Linotype"/>
                <w:lang w:val="fr-FR"/>
              </w:rPr>
              <w:t>ête, épaule, genou et pied</w:t>
            </w:r>
            <w:r w:rsidR="003348DB" w:rsidRPr="004A220A">
              <w:rPr>
                <w:rFonts w:ascii="Palatino Linotype" w:hAnsi="Palatino Linotype"/>
                <w:lang w:val="fr-FR"/>
              </w:rPr>
              <w:t>”</w:t>
            </w:r>
            <w:r w:rsidRPr="004A220A">
              <w:rPr>
                <w:rFonts w:ascii="Palatino Linotype" w:hAnsi="Palatino Linotype"/>
                <w:lang w:val="fr-FR"/>
              </w:rPr>
              <w:t xml:space="preserve"> i</w:t>
            </w:r>
            <w:r w:rsidR="0089458A">
              <w:rPr>
                <w:rFonts w:ascii="Palatino Linotype" w:hAnsi="Palatino Linotype"/>
                <w:lang w:val="fr-FR"/>
              </w:rPr>
              <w:t xml:space="preserve"> </w:t>
            </w:r>
            <w:r w:rsidR="003348DB" w:rsidRPr="004A220A">
              <w:rPr>
                <w:rFonts w:ascii="Palatino Linotype" w:hAnsi="Palatino Linotype"/>
                <w:lang w:val="fr-FR"/>
              </w:rPr>
              <w:t>„</w:t>
            </w:r>
            <w:r w:rsidRPr="004A220A">
              <w:rPr>
                <w:rFonts w:ascii="Palatino Linotype" w:hAnsi="Palatino Linotype"/>
                <w:lang w:val="fr-FR"/>
              </w:rPr>
              <w:t> Jean petit qui danse</w:t>
            </w:r>
            <w:r w:rsidR="003348DB" w:rsidRPr="004A220A">
              <w:rPr>
                <w:rFonts w:ascii="Palatino Linotype" w:hAnsi="Palatino Linotype"/>
                <w:lang w:val="fr-FR"/>
              </w:rPr>
              <w:t>”</w:t>
            </w:r>
          </w:p>
          <w:p w14:paraId="79B73AC7" w14:textId="73650DAE" w:rsidR="00FD6243" w:rsidRPr="004A220A" w:rsidRDefault="00FD6243">
            <w:pPr>
              <w:spacing w:line="240" w:lineRule="auto"/>
              <w:rPr>
                <w:rFonts w:cstheme="minorHAnsi"/>
                <w:lang w:val="fr-FR"/>
              </w:rPr>
            </w:pPr>
          </w:p>
        </w:tc>
      </w:tr>
      <w:tr w:rsidR="00F343A1" w:rsidRPr="004A220A" w14:paraId="7471A5F4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075EB" w14:textId="77777777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2.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956D" w14:textId="77777777" w:rsidR="00C21C8E" w:rsidRPr="0089458A" w:rsidRDefault="00C21C8E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Le portrait de Chopin</w:t>
            </w:r>
          </w:p>
          <w:p w14:paraId="1FE4B1A9" w14:textId="77777777" w:rsidR="001945A8" w:rsidRPr="0089458A" w:rsidRDefault="001945A8" w:rsidP="00C21C8E">
            <w:pPr>
              <w:spacing w:line="240" w:lineRule="auto"/>
              <w:rPr>
                <w:rFonts w:cstheme="minorHAnsi"/>
              </w:rPr>
            </w:pPr>
          </w:p>
          <w:p w14:paraId="300E5E83" w14:textId="7EF4A817" w:rsidR="001945A8" w:rsidRPr="0089458A" w:rsidRDefault="001945A8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 xml:space="preserve">Fryderyk Chopin </w:t>
            </w:r>
            <w:r w:rsidR="003348DB" w:rsidRPr="0089458A">
              <w:rPr>
                <w:rFonts w:cstheme="minorHAnsi"/>
              </w:rPr>
              <w:t>oczami</w:t>
            </w:r>
            <w:r w:rsidRPr="0089458A">
              <w:rPr>
                <w:rFonts w:cstheme="minorHAnsi"/>
              </w:rPr>
              <w:t xml:space="preserve"> malarzy – opis wyglądu zewnętrznego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C8329" w14:textId="77777777" w:rsidR="00C21C8E" w:rsidRPr="004A220A" w:rsidRDefault="00C21C8E" w:rsidP="00C21C8E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5778" w14:textId="7EDCCD09" w:rsidR="00C21C8E" w:rsidRPr="0089458A" w:rsidRDefault="00C21C8E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opisywać wygląd zewnętrzny</w:t>
            </w:r>
          </w:p>
          <w:p w14:paraId="77206669" w14:textId="6D4D9654" w:rsidR="00C21C8E" w:rsidRPr="0089458A" w:rsidRDefault="00C21C8E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i częś</w:t>
            </w:r>
            <w:r w:rsidR="003348DB" w:rsidRPr="0089458A">
              <w:rPr>
                <w:rFonts w:cstheme="minorHAnsi"/>
              </w:rPr>
              <w:t>c</w:t>
            </w:r>
            <w:r w:rsidRPr="0089458A">
              <w:rPr>
                <w:rFonts w:cstheme="minorHAnsi"/>
              </w:rPr>
              <w:t>i ciała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9843" w14:textId="77777777" w:rsidR="00C21C8E" w:rsidRPr="0089458A" w:rsidRDefault="00C21C8E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nazwy części ciała;</w:t>
            </w:r>
          </w:p>
          <w:p w14:paraId="3105C0D5" w14:textId="36330268" w:rsidR="00C21C8E" w:rsidRPr="0089458A" w:rsidRDefault="00C21C8E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przymiotniki służące do opisu wyglądu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7880" w14:textId="320F8E7F" w:rsidR="00C21C8E" w:rsidRPr="0089458A" w:rsidRDefault="00C21C8E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 xml:space="preserve">wyrażenia służące do </w:t>
            </w:r>
            <w:r w:rsidR="0089458A" w:rsidRPr="0089458A">
              <w:rPr>
                <w:rFonts w:cstheme="minorHAnsi"/>
              </w:rPr>
              <w:t>opisu wyglądu</w:t>
            </w:r>
            <w:r w:rsidRPr="0089458A">
              <w:rPr>
                <w:rFonts w:cstheme="minorHAnsi"/>
              </w:rPr>
              <w:t xml:space="preserve"> zewnętrznego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7448" w14:textId="13183C98" w:rsidR="00C21C8E" w:rsidRPr="004A220A" w:rsidRDefault="007D585E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89458A">
              <w:rPr>
                <w:rFonts w:cstheme="minorHAnsi"/>
              </w:rPr>
              <w:t>Fryderyk</w:t>
            </w:r>
            <w:r w:rsidRPr="004A220A">
              <w:rPr>
                <w:rFonts w:cstheme="minorHAnsi"/>
                <w:lang w:val="fr-FR"/>
              </w:rPr>
              <w:t xml:space="preserve"> Chopin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DC753" w14:textId="7444A038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ćw.</w:t>
            </w:r>
            <w:r w:rsidR="007D585E" w:rsidRPr="004A220A">
              <w:rPr>
                <w:rFonts w:cstheme="minorHAnsi"/>
                <w:lang w:val="fr-FR"/>
              </w:rPr>
              <w:t xml:space="preserve"> 7-</w:t>
            </w:r>
            <w:r w:rsidRPr="004A220A">
              <w:rPr>
                <w:rFonts w:cstheme="minorHAnsi"/>
                <w:lang w:val="fr-FR"/>
              </w:rPr>
              <w:t xml:space="preserve"> 8/s. 8</w:t>
            </w:r>
          </w:p>
          <w:p w14:paraId="599482DC" w14:textId="07C37796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053E" w14:textId="69B7D2EB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ćw. </w:t>
            </w:r>
            <w:r w:rsidR="007D585E" w:rsidRPr="004A220A">
              <w:rPr>
                <w:rFonts w:cstheme="minorHAnsi"/>
                <w:lang w:val="fr-FR"/>
              </w:rPr>
              <w:t>4-7</w:t>
            </w:r>
            <w:r w:rsidRPr="004A220A">
              <w:rPr>
                <w:rFonts w:cstheme="minorHAnsi"/>
                <w:lang w:val="fr-FR"/>
              </w:rPr>
              <w:t xml:space="preserve">/s. </w:t>
            </w:r>
            <w:r w:rsidR="007D585E" w:rsidRPr="004A220A">
              <w:rPr>
                <w:rFonts w:cstheme="minorHAnsi"/>
                <w:lang w:val="fr-FR"/>
              </w:rPr>
              <w:t>5-7</w:t>
            </w:r>
          </w:p>
          <w:p w14:paraId="35488CC5" w14:textId="77777777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3B4D2CCC" w14:textId="77777777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27BF" w14:textId="77777777" w:rsidR="007D585E" w:rsidRPr="004A220A" w:rsidRDefault="00C21C8E" w:rsidP="00C21C8E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r w:rsidRPr="004A220A">
              <w:rPr>
                <w:rFonts w:eastAsia="Times New Roman" w:cstheme="minorHAnsi"/>
                <w:lang w:val="fr-FR"/>
              </w:rPr>
              <w:t xml:space="preserve">matériel </w:t>
            </w:r>
          </w:p>
          <w:p w14:paraId="02684026" w14:textId="67841ED8" w:rsidR="00C21C8E" w:rsidRPr="004A220A" w:rsidRDefault="00C21C8E" w:rsidP="00C21C8E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r w:rsidRPr="004A220A">
              <w:rPr>
                <w:rFonts w:eastAsia="Times New Roman" w:cstheme="minorHAnsi"/>
                <w:lang w:val="fr-FR"/>
              </w:rPr>
              <w:t xml:space="preserve">imprimable 1 </w:t>
            </w:r>
          </w:p>
        </w:tc>
      </w:tr>
      <w:tr w:rsidR="00F343A1" w:rsidRPr="004A220A" w14:paraId="76F138E0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86BAB" w14:textId="77777777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3.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E3E8" w14:textId="77777777" w:rsidR="00C21C8E" w:rsidRPr="004A220A" w:rsidRDefault="007D585E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La vie saine – donner des conseils</w:t>
            </w:r>
          </w:p>
          <w:p w14:paraId="25B42A3B" w14:textId="7CF5CBAA" w:rsidR="001945A8" w:rsidRPr="004A220A" w:rsidRDefault="001945A8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7C932B9F" w14:textId="45726EAF" w:rsidR="001945A8" w:rsidRPr="004A220A" w:rsidRDefault="001945A8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Zwyczaje i styl życia</w:t>
            </w:r>
          </w:p>
          <w:p w14:paraId="71B4C53B" w14:textId="3C04F83E" w:rsidR="001945A8" w:rsidRPr="004A220A" w:rsidRDefault="001945A8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F6112" w14:textId="77777777" w:rsidR="00C21C8E" w:rsidRPr="004A220A" w:rsidRDefault="00C21C8E" w:rsidP="00C21C8E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3B87" w14:textId="1E070945" w:rsidR="00492BC7" w:rsidRPr="0089458A" w:rsidRDefault="00492BC7" w:rsidP="00492BC7">
            <w:pPr>
              <w:spacing w:line="240" w:lineRule="auto"/>
              <w:rPr>
                <w:rFonts w:cstheme="minorHAnsi"/>
              </w:rPr>
            </w:pPr>
            <w:r w:rsidRPr="004A220A">
              <w:rPr>
                <w:rFonts w:cstheme="minorHAnsi"/>
              </w:rPr>
              <w:t>opowiadać</w:t>
            </w:r>
            <w:r w:rsidRPr="0089458A">
              <w:rPr>
                <w:rFonts w:cstheme="minorHAnsi"/>
              </w:rPr>
              <w:t xml:space="preserve"> o zwyczajach i stylu życia</w:t>
            </w:r>
          </w:p>
          <w:p w14:paraId="663BB419" w14:textId="6A95F129" w:rsidR="00C21C8E" w:rsidRPr="0089458A" w:rsidRDefault="00C21C8E" w:rsidP="00C21C8E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B4A1" w14:textId="6B4B19BC" w:rsidR="00C21C8E" w:rsidRPr="0089458A" w:rsidRDefault="00492BC7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 xml:space="preserve">nazwy </w:t>
            </w:r>
            <w:r w:rsidR="0089458A" w:rsidRPr="0089458A">
              <w:rPr>
                <w:rFonts w:cstheme="minorHAnsi"/>
              </w:rPr>
              <w:t>części</w:t>
            </w:r>
            <w:r w:rsidRPr="0089458A">
              <w:rPr>
                <w:rFonts w:cstheme="minorHAnsi"/>
              </w:rPr>
              <w:t xml:space="preserve"> ciała;</w:t>
            </w:r>
          </w:p>
          <w:p w14:paraId="32ED97FA" w14:textId="1E6952C9" w:rsidR="00492BC7" w:rsidRPr="0089458A" w:rsidRDefault="00492BC7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ćwiczenia fizyczne;</w:t>
            </w:r>
          </w:p>
          <w:p w14:paraId="1B7904A4" w14:textId="6E9B06F9" w:rsidR="00492BC7" w:rsidRPr="004A220A" w:rsidRDefault="00492BC7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czasowniki ruchu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0755" w14:textId="68F500AE" w:rsidR="003348DB" w:rsidRPr="004A220A" w:rsidRDefault="0089458A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89458A">
              <w:rPr>
                <w:rFonts w:cstheme="minorHAnsi"/>
              </w:rPr>
              <w:t>czasownik</w:t>
            </w:r>
          </w:p>
          <w:p w14:paraId="68F5F8E8" w14:textId="3F923ED3" w:rsidR="00C21C8E" w:rsidRPr="004A220A" w:rsidRDefault="00492BC7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nieregularny </w:t>
            </w:r>
            <w:r w:rsidRPr="004A220A">
              <w:rPr>
                <w:rFonts w:cstheme="minorHAnsi"/>
                <w:i/>
                <w:iCs/>
                <w:lang w:val="fr-FR"/>
              </w:rPr>
              <w:t>dire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56DB" w14:textId="77777777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8CB34" w14:textId="64BC05F3" w:rsidR="00C21C8E" w:rsidRPr="004A220A" w:rsidRDefault="0089458A" w:rsidP="00C21C8E">
            <w:pPr>
              <w:spacing w:line="240" w:lineRule="auto"/>
              <w:rPr>
                <w:rFonts w:cstheme="minorHAnsi"/>
                <w:lang w:val="fr-FR"/>
              </w:rPr>
            </w:pPr>
            <w:r>
              <w:rPr>
                <w:rFonts w:cstheme="minorHAnsi"/>
              </w:rPr>
              <w:t>ćw.</w:t>
            </w:r>
            <w:r w:rsidR="00C21C8E" w:rsidRPr="004A220A">
              <w:rPr>
                <w:rFonts w:cstheme="minorHAnsi"/>
                <w:lang w:val="fr-FR"/>
              </w:rPr>
              <w:t xml:space="preserve"> 9</w:t>
            </w:r>
            <w:r w:rsidR="00492BC7" w:rsidRPr="004A220A">
              <w:rPr>
                <w:rFonts w:cstheme="minorHAnsi"/>
                <w:lang w:val="fr-FR"/>
              </w:rPr>
              <w:t>-10</w:t>
            </w:r>
            <w:r w:rsidR="00C21C8E" w:rsidRPr="004A220A">
              <w:rPr>
                <w:rFonts w:cstheme="minorHAnsi"/>
                <w:lang w:val="fr-FR"/>
              </w:rPr>
              <w:t>/s. 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6291F" w14:textId="77777777" w:rsidR="00492BC7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ćw. </w:t>
            </w:r>
            <w:r w:rsidR="00492BC7" w:rsidRPr="004A220A">
              <w:rPr>
                <w:rFonts w:cstheme="minorHAnsi"/>
                <w:lang w:val="fr-FR"/>
              </w:rPr>
              <w:t>11-13</w:t>
            </w:r>
            <w:r w:rsidRPr="004A220A">
              <w:rPr>
                <w:rFonts w:cstheme="minorHAnsi"/>
                <w:lang w:val="fr-FR"/>
              </w:rPr>
              <w:t>/</w:t>
            </w:r>
          </w:p>
          <w:p w14:paraId="663853D8" w14:textId="642035A0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s</w:t>
            </w:r>
            <w:r w:rsidR="00492BC7" w:rsidRPr="004A220A">
              <w:rPr>
                <w:rFonts w:cstheme="minorHAnsi"/>
                <w:lang w:val="fr-FR"/>
              </w:rPr>
              <w:t>. 9-10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A96D" w14:textId="77777777" w:rsidR="00492BC7" w:rsidRPr="004A220A" w:rsidRDefault="00492BC7" w:rsidP="00492BC7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matériel </w:t>
            </w:r>
          </w:p>
          <w:p w14:paraId="19F56A06" w14:textId="55C8A4D3" w:rsidR="00C21C8E" w:rsidRPr="004A220A" w:rsidRDefault="00492BC7" w:rsidP="00492BC7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imprimable 4</w:t>
            </w:r>
          </w:p>
        </w:tc>
      </w:tr>
      <w:tr w:rsidR="00F343A1" w:rsidRPr="004A220A" w14:paraId="0C270ECC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FDB45" w14:textId="77777777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4.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815B" w14:textId="77777777" w:rsidR="00C21C8E" w:rsidRPr="004A220A" w:rsidRDefault="00492BC7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Questionnaire- la vie saine</w:t>
            </w:r>
          </w:p>
          <w:p w14:paraId="1AD76A54" w14:textId="77777777" w:rsidR="001945A8" w:rsidRPr="004A220A" w:rsidRDefault="001945A8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383834F6" w14:textId="78132C1B" w:rsidR="001945A8" w:rsidRPr="004A220A" w:rsidRDefault="001945A8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Jak żyć zdrowo ?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494C3" w14:textId="77777777" w:rsidR="00C21C8E" w:rsidRPr="004A220A" w:rsidRDefault="00C21C8E" w:rsidP="00C21C8E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FE62" w14:textId="732F2A5F" w:rsidR="00C21C8E" w:rsidRPr="004A220A" w:rsidRDefault="00492BC7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mówi</w:t>
            </w:r>
            <w:r w:rsidR="00BD2236" w:rsidRPr="004A220A">
              <w:rPr>
                <w:rFonts w:cstheme="minorHAnsi"/>
                <w:lang w:val="fr-FR"/>
              </w:rPr>
              <w:t>ć</w:t>
            </w:r>
            <w:r w:rsidRPr="004A220A">
              <w:rPr>
                <w:rFonts w:cstheme="minorHAnsi"/>
                <w:lang w:val="fr-FR"/>
              </w:rPr>
              <w:t xml:space="preserve"> o stylu życia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D6DB" w14:textId="6C58AAC0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86EC" w14:textId="209B6C28" w:rsidR="00C21C8E" w:rsidRPr="004A220A" w:rsidRDefault="00492BC7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zadawanie pytań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CCC6" w14:textId="77777777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E94E3" w14:textId="0BB31349" w:rsidR="00C21C8E" w:rsidRPr="004A220A" w:rsidRDefault="007F3B26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89458A">
              <w:rPr>
                <w:rFonts w:cstheme="minorHAnsi"/>
              </w:rPr>
              <w:t>ćw</w:t>
            </w:r>
            <w:r w:rsidRPr="004A220A">
              <w:rPr>
                <w:rFonts w:cstheme="minorHAnsi"/>
                <w:lang w:val="fr-FR"/>
              </w:rPr>
              <w:t>.</w:t>
            </w:r>
            <w:r w:rsidR="00C21C8E" w:rsidRPr="004A220A">
              <w:rPr>
                <w:rFonts w:cstheme="minorHAnsi"/>
                <w:lang w:val="fr-FR"/>
              </w:rPr>
              <w:t xml:space="preserve"> </w:t>
            </w:r>
            <w:r w:rsidR="00BD2236" w:rsidRPr="004A220A">
              <w:rPr>
                <w:rFonts w:cstheme="minorHAnsi"/>
                <w:lang w:val="fr-FR"/>
              </w:rPr>
              <w:t>12</w:t>
            </w:r>
            <w:r w:rsidR="00C21C8E" w:rsidRPr="004A220A">
              <w:rPr>
                <w:rFonts w:cstheme="minorHAnsi"/>
                <w:lang w:val="fr-FR"/>
              </w:rPr>
              <w:t>/s.</w:t>
            </w:r>
            <w:r w:rsidR="00BD2236" w:rsidRPr="004A220A">
              <w:rPr>
                <w:rFonts w:cstheme="minorHAnsi"/>
                <w:lang w:val="fr-FR"/>
              </w:rPr>
              <w:t xml:space="preserve"> 10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08CE3" w14:textId="77777777" w:rsidR="00BD2236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ćw. </w:t>
            </w:r>
            <w:r w:rsidR="00BD2236" w:rsidRPr="004A220A">
              <w:rPr>
                <w:rFonts w:cstheme="minorHAnsi"/>
                <w:lang w:val="fr-FR"/>
              </w:rPr>
              <w:t>8-10</w:t>
            </w:r>
            <w:r w:rsidRPr="004A220A">
              <w:rPr>
                <w:rFonts w:cstheme="minorHAnsi"/>
                <w:lang w:val="fr-FR"/>
              </w:rPr>
              <w:t>/</w:t>
            </w:r>
          </w:p>
          <w:p w14:paraId="5B926A7B" w14:textId="6BE9C5D7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s. </w:t>
            </w:r>
            <w:r w:rsidR="00BD2236" w:rsidRPr="004A220A">
              <w:rPr>
                <w:rFonts w:cstheme="minorHAnsi"/>
                <w:lang w:val="fr-FR"/>
              </w:rPr>
              <w:t>7-8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DC5C" w14:textId="77777777" w:rsidR="00C21C8E" w:rsidRPr="004A220A" w:rsidRDefault="00C21C8E" w:rsidP="00C21C8E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r w:rsidRPr="004A220A">
              <w:rPr>
                <w:rFonts w:eastAsia="Times New Roman" w:cstheme="minorHAnsi"/>
                <w:lang w:val="fr-FR"/>
              </w:rPr>
              <w:t>petites épreuves </w:t>
            </w:r>
          </w:p>
          <w:p w14:paraId="31116993" w14:textId="10695B02" w:rsidR="00C21C8E" w:rsidRPr="004A220A" w:rsidRDefault="00492BC7" w:rsidP="00C21C8E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r w:rsidRPr="004A220A">
              <w:rPr>
                <w:rFonts w:eastAsia="Times New Roman" w:cstheme="minorHAnsi"/>
                <w:lang w:val="fr-FR"/>
              </w:rPr>
              <w:t>1</w:t>
            </w:r>
            <w:r w:rsidR="00C21C8E" w:rsidRPr="004A220A">
              <w:rPr>
                <w:rFonts w:eastAsia="Times New Roman" w:cstheme="minorHAnsi"/>
                <w:lang w:val="fr-FR"/>
              </w:rPr>
              <w:t>A i </w:t>
            </w:r>
            <w:r w:rsidRPr="004A220A">
              <w:rPr>
                <w:rFonts w:eastAsia="Times New Roman" w:cstheme="minorHAnsi"/>
                <w:lang w:val="fr-FR"/>
              </w:rPr>
              <w:t>1</w:t>
            </w:r>
            <w:r w:rsidR="00C21C8E" w:rsidRPr="004A220A">
              <w:rPr>
                <w:rFonts w:eastAsia="Times New Roman" w:cstheme="minorHAnsi"/>
                <w:lang w:val="fr-FR"/>
              </w:rPr>
              <w:t>B</w:t>
            </w:r>
          </w:p>
          <w:p w14:paraId="040BF011" w14:textId="77777777" w:rsidR="00C21C8E" w:rsidRPr="004A220A" w:rsidRDefault="00C21C8E" w:rsidP="00C21C8E">
            <w:pPr>
              <w:spacing w:line="240" w:lineRule="auto"/>
              <w:rPr>
                <w:rFonts w:eastAsia="Times New Roman" w:cstheme="minorHAnsi"/>
                <w:lang w:val="fr-FR"/>
              </w:rPr>
            </w:pPr>
          </w:p>
          <w:p w14:paraId="40B8C9EB" w14:textId="77777777" w:rsidR="00C21C8E" w:rsidRPr="004A220A" w:rsidRDefault="00C21C8E" w:rsidP="00BD2236">
            <w:pPr>
              <w:spacing w:line="240" w:lineRule="auto"/>
              <w:rPr>
                <w:rFonts w:cstheme="minorHAnsi"/>
                <w:lang w:val="fr-FR"/>
              </w:rPr>
            </w:pPr>
          </w:p>
        </w:tc>
      </w:tr>
      <w:tr w:rsidR="00F343A1" w:rsidRPr="004A220A" w14:paraId="6C431E44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F5417" w14:textId="77777777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lastRenderedPageBreak/>
              <w:t>5.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20BC" w14:textId="2153EAC7" w:rsidR="00C21C8E" w:rsidRPr="004A220A" w:rsidRDefault="00BD2236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Pour </w:t>
            </w:r>
            <w:r w:rsidR="004A220A" w:rsidRPr="004A220A">
              <w:rPr>
                <w:rFonts w:cstheme="minorHAnsi"/>
                <w:lang w:val="fr-FR"/>
              </w:rPr>
              <w:t>être</w:t>
            </w:r>
            <w:r w:rsidRPr="004A220A">
              <w:rPr>
                <w:rFonts w:cstheme="minorHAnsi"/>
                <w:lang w:val="fr-FR"/>
              </w:rPr>
              <w:t xml:space="preserve"> en forme – </w:t>
            </w:r>
            <w:r w:rsidR="004A220A" w:rsidRPr="004A220A">
              <w:rPr>
                <w:rFonts w:cstheme="minorHAnsi"/>
                <w:lang w:val="fr-FR"/>
              </w:rPr>
              <w:t>pré</w:t>
            </w:r>
            <w:r w:rsidR="004A220A">
              <w:rPr>
                <w:rFonts w:cstheme="minorHAnsi"/>
                <w:lang w:val="fr-FR"/>
              </w:rPr>
              <w:t>se</w:t>
            </w:r>
            <w:r w:rsidR="004A220A" w:rsidRPr="004A220A">
              <w:rPr>
                <w:rFonts w:cstheme="minorHAnsi"/>
                <w:lang w:val="fr-FR"/>
              </w:rPr>
              <w:t>nter</w:t>
            </w:r>
            <w:r w:rsidRPr="004A220A">
              <w:rPr>
                <w:rFonts w:cstheme="minorHAnsi"/>
                <w:lang w:val="fr-FR"/>
              </w:rPr>
              <w:t xml:space="preserve"> un exercice physique</w:t>
            </w:r>
          </w:p>
          <w:p w14:paraId="72701D26" w14:textId="77777777" w:rsidR="001945A8" w:rsidRPr="004A220A" w:rsidRDefault="001945A8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27B9E141" w14:textId="6CCE69CB" w:rsidR="001945A8" w:rsidRPr="004A220A" w:rsidRDefault="001945A8" w:rsidP="00C21C8E">
            <w:pPr>
              <w:spacing w:line="240" w:lineRule="auto"/>
              <w:rPr>
                <w:rFonts w:cstheme="minorHAnsi"/>
              </w:rPr>
            </w:pPr>
            <w:r w:rsidRPr="004A220A">
              <w:rPr>
                <w:rFonts w:cstheme="minorHAnsi"/>
              </w:rPr>
              <w:t>Co robić, by być w dobrej formie?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34D43" w14:textId="77777777" w:rsidR="00C21C8E" w:rsidRPr="004A220A" w:rsidRDefault="00C21C8E" w:rsidP="00C21C8E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00A5" w14:textId="77777777" w:rsidR="00C21C8E" w:rsidRPr="0089458A" w:rsidRDefault="00BD2236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mówić o stylu życia;</w:t>
            </w:r>
          </w:p>
          <w:p w14:paraId="13F53D61" w14:textId="3E8F0649" w:rsidR="00BD2236" w:rsidRPr="0089458A" w:rsidRDefault="00BD2236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prezentować ćwiczenie fizyczne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6515" w14:textId="736A9780" w:rsidR="00BD2236" w:rsidRPr="0089458A" w:rsidRDefault="00BD2236" w:rsidP="00BD2236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 xml:space="preserve">nazwy </w:t>
            </w:r>
            <w:r w:rsidR="0089458A" w:rsidRPr="0089458A">
              <w:rPr>
                <w:rFonts w:cstheme="minorHAnsi"/>
              </w:rPr>
              <w:t>części</w:t>
            </w:r>
            <w:r w:rsidRPr="0089458A">
              <w:rPr>
                <w:rFonts w:cstheme="minorHAnsi"/>
              </w:rPr>
              <w:t xml:space="preserve"> ciała;</w:t>
            </w:r>
          </w:p>
          <w:p w14:paraId="09ABB498" w14:textId="77777777" w:rsidR="00BD2236" w:rsidRPr="0089458A" w:rsidRDefault="00BD2236" w:rsidP="00BD2236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ćwiczenia fizyczne;</w:t>
            </w:r>
          </w:p>
          <w:p w14:paraId="3E650E4E" w14:textId="1B3BD628" w:rsidR="00C21C8E" w:rsidRPr="004A220A" w:rsidRDefault="00BD2236" w:rsidP="00BD2236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czasowniki ruchu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A9D3" w14:textId="4543BA2D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E5A8" w14:textId="77777777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B4E59" w14:textId="16433DD0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ćw. </w:t>
            </w:r>
            <w:r w:rsidR="008F21F6" w:rsidRPr="004A220A">
              <w:rPr>
                <w:rFonts w:cstheme="minorHAnsi"/>
                <w:lang w:val="fr-FR"/>
              </w:rPr>
              <w:t>13</w:t>
            </w:r>
            <w:r w:rsidRPr="004A220A">
              <w:rPr>
                <w:rFonts w:cstheme="minorHAnsi"/>
                <w:lang w:val="fr-FR"/>
              </w:rPr>
              <w:t xml:space="preserve">/s. </w:t>
            </w:r>
            <w:r w:rsidR="008F21F6" w:rsidRPr="004A220A">
              <w:rPr>
                <w:rFonts w:cstheme="minorHAnsi"/>
                <w:lang w:val="fr-FR"/>
              </w:rPr>
              <w:t>11</w:t>
            </w:r>
          </w:p>
          <w:p w14:paraId="4CA990F6" w14:textId="2CA703C5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F1AD" w14:textId="77777777" w:rsidR="00C21C8E" w:rsidRPr="004A220A" w:rsidRDefault="00C21C8E" w:rsidP="008F21F6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057A8" w14:textId="4585FF47" w:rsidR="00C21C8E" w:rsidRPr="004A220A" w:rsidRDefault="00C21C8E" w:rsidP="00C21C8E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r w:rsidRPr="004A220A">
              <w:rPr>
                <w:rFonts w:eastAsia="Times New Roman" w:cstheme="minorHAnsi"/>
                <w:lang w:val="fr-FR"/>
              </w:rPr>
              <w:t>matériel imprimable </w:t>
            </w:r>
            <w:r w:rsidR="008F21F6" w:rsidRPr="004A220A">
              <w:rPr>
                <w:rFonts w:eastAsia="Times New Roman" w:cstheme="minorHAnsi"/>
                <w:lang w:val="fr-FR"/>
              </w:rPr>
              <w:t>3</w:t>
            </w:r>
          </w:p>
          <w:p w14:paraId="21AFB1C2" w14:textId="409F13E5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</w:tc>
      </w:tr>
      <w:tr w:rsidR="008F21F6" w:rsidRPr="00ED13D3" w14:paraId="57C54F70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7027" w14:textId="6337364E" w:rsidR="008F21F6" w:rsidRPr="004A220A" w:rsidRDefault="008F21F6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6.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15C6" w14:textId="7FCE2D6A" w:rsidR="008F21F6" w:rsidRPr="00623F45" w:rsidRDefault="004A220A" w:rsidP="00C21C8E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>Témoignage</w:t>
            </w:r>
            <w:r w:rsidR="008F21F6" w:rsidRPr="00623F45">
              <w:rPr>
                <w:rFonts w:cstheme="minorHAnsi"/>
              </w:rPr>
              <w:t xml:space="preserve"> d’un cent</w:t>
            </w:r>
            <w:r w:rsidR="001945A8" w:rsidRPr="00623F45">
              <w:rPr>
                <w:rFonts w:cstheme="minorHAnsi"/>
              </w:rPr>
              <w:t>e</w:t>
            </w:r>
            <w:r w:rsidR="008F21F6" w:rsidRPr="00623F45">
              <w:rPr>
                <w:rFonts w:cstheme="minorHAnsi"/>
              </w:rPr>
              <w:t>n</w:t>
            </w:r>
            <w:r w:rsidR="001945A8" w:rsidRPr="00623F45">
              <w:rPr>
                <w:rFonts w:cstheme="minorHAnsi"/>
              </w:rPr>
              <w:t>aire</w:t>
            </w:r>
          </w:p>
          <w:p w14:paraId="0D5C84BA" w14:textId="77777777" w:rsidR="001945A8" w:rsidRPr="00623F45" w:rsidRDefault="001945A8" w:rsidP="00C21C8E">
            <w:pPr>
              <w:spacing w:line="240" w:lineRule="auto"/>
              <w:rPr>
                <w:rFonts w:cstheme="minorHAnsi"/>
              </w:rPr>
            </w:pPr>
          </w:p>
          <w:p w14:paraId="43533679" w14:textId="560780A1" w:rsidR="001945A8" w:rsidRPr="00623F45" w:rsidRDefault="00623F45" w:rsidP="00C21C8E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>Jak przeży</w:t>
            </w:r>
            <w:r w:rsidR="0089458A" w:rsidRPr="00623F45">
              <w:rPr>
                <w:rFonts w:cstheme="minorHAnsi"/>
              </w:rPr>
              <w:t>ć</w:t>
            </w:r>
            <w:r w:rsidR="001945A8" w:rsidRPr="00623F45">
              <w:rPr>
                <w:rFonts w:cstheme="minorHAnsi"/>
              </w:rPr>
              <w:t xml:space="preserve"> sto lat –</w:t>
            </w:r>
            <w:r w:rsidR="00E65B2B" w:rsidRPr="00623F45">
              <w:rPr>
                <w:rFonts w:cstheme="minorHAnsi"/>
              </w:rPr>
              <w:t xml:space="preserve"> dobre zwyczaje</w:t>
            </w:r>
            <w:r w:rsidRPr="00623F45">
              <w:rPr>
                <w:rFonts w:cstheme="minorHAnsi"/>
              </w:rPr>
              <w:t xml:space="preserve"> 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A389" w14:textId="0FE2EFBB" w:rsidR="008F21F6" w:rsidRPr="00623F45" w:rsidRDefault="008F21F6" w:rsidP="00C21C8E">
            <w:pPr>
              <w:spacing w:line="240" w:lineRule="auto"/>
              <w:rPr>
                <w:lang w:val="fr-FR"/>
              </w:rPr>
            </w:pPr>
            <w:r w:rsidRPr="00623F45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9810" w14:textId="77777777" w:rsidR="008F21F6" w:rsidRPr="00623F45" w:rsidRDefault="008F21F6" w:rsidP="00C21C8E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>rozumieć tekst;</w:t>
            </w:r>
          </w:p>
          <w:p w14:paraId="2557A7F9" w14:textId="6C1CCB33" w:rsidR="008F21F6" w:rsidRPr="00623F45" w:rsidRDefault="008F21F6" w:rsidP="00C21C8E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>mówić o dobrych</w:t>
            </w:r>
            <w:r w:rsidR="00623F45" w:rsidRPr="00623F45">
              <w:rPr>
                <w:rFonts w:cstheme="minorHAnsi"/>
              </w:rPr>
              <w:t xml:space="preserve"> czynnościach zwyczajowych</w:t>
            </w:r>
            <w:r w:rsidRPr="00623F45">
              <w:rPr>
                <w:rFonts w:cstheme="minorHAnsi"/>
              </w:rPr>
              <w:t xml:space="preserve"> w czasie przeszłym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AFD5" w14:textId="75502AB7" w:rsidR="008F21F6" w:rsidRPr="00623F45" w:rsidRDefault="008F21F6" w:rsidP="00BD2236">
            <w:pPr>
              <w:spacing w:line="240" w:lineRule="auto"/>
              <w:rPr>
                <w:rFonts w:cstheme="minorHAnsi"/>
                <w:lang w:val="fr-FR"/>
              </w:rPr>
            </w:pPr>
            <w:r w:rsidRPr="00623F45">
              <w:rPr>
                <w:rFonts w:cstheme="minorHAnsi"/>
              </w:rPr>
              <w:t>dobre</w:t>
            </w:r>
            <w:r w:rsidRPr="00623F45">
              <w:rPr>
                <w:rFonts w:cstheme="minorHAnsi"/>
                <w:lang w:val="fr-FR"/>
              </w:rPr>
              <w:t xml:space="preserve"> </w:t>
            </w:r>
            <w:r w:rsidRPr="00623F45">
              <w:rPr>
                <w:rFonts w:cstheme="minorHAnsi"/>
              </w:rPr>
              <w:t>zwyczaje</w:t>
            </w:r>
            <w:r w:rsidRPr="00623F45">
              <w:rPr>
                <w:rFonts w:cstheme="minorHAnsi"/>
                <w:lang w:val="fr-FR"/>
              </w:rPr>
              <w:t xml:space="preserve">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4ED2" w14:textId="476F5419" w:rsidR="008F21F6" w:rsidRPr="00623F45" w:rsidRDefault="0089458A" w:rsidP="00C21C8E">
            <w:pPr>
              <w:spacing w:line="240" w:lineRule="auto"/>
              <w:rPr>
                <w:rFonts w:cstheme="minorHAnsi"/>
                <w:i/>
              </w:rPr>
            </w:pPr>
            <w:r w:rsidRPr="00623F45">
              <w:rPr>
                <w:rFonts w:cstheme="minorHAnsi"/>
              </w:rPr>
              <w:t xml:space="preserve">czas </w:t>
            </w:r>
            <w:r w:rsidR="00E37B1B" w:rsidRPr="00623F45">
              <w:rPr>
                <w:rFonts w:cstheme="minorHAnsi"/>
              </w:rPr>
              <w:t>przeszły:</w:t>
            </w:r>
            <w:r w:rsidR="008F21F6" w:rsidRPr="00623F45">
              <w:rPr>
                <w:rFonts w:cstheme="minorHAnsi"/>
              </w:rPr>
              <w:t xml:space="preserve"> </w:t>
            </w:r>
            <w:r w:rsidR="008F21F6" w:rsidRPr="00623F45">
              <w:rPr>
                <w:rFonts w:cstheme="minorHAnsi"/>
                <w:i/>
              </w:rPr>
              <w:t>passé composé</w:t>
            </w:r>
          </w:p>
          <w:p w14:paraId="0A0D56F3" w14:textId="03F09619" w:rsidR="00781351" w:rsidRPr="00623F45" w:rsidRDefault="00781351" w:rsidP="00C21C8E">
            <w:pPr>
              <w:spacing w:line="240" w:lineRule="auto"/>
              <w:rPr>
                <w:rFonts w:cstheme="minorHAnsi"/>
                <w:iCs/>
              </w:rPr>
            </w:pPr>
            <w:r w:rsidRPr="00623F45">
              <w:rPr>
                <w:rFonts w:cstheme="minorHAnsi"/>
                <w:iCs/>
              </w:rPr>
              <w:t xml:space="preserve">czasowników, </w:t>
            </w:r>
            <w:r w:rsidR="0089458A" w:rsidRPr="00623F45">
              <w:rPr>
                <w:rFonts w:cstheme="minorHAnsi"/>
                <w:iCs/>
              </w:rPr>
              <w:t>odmieniających</w:t>
            </w:r>
            <w:r w:rsidRPr="00623F45">
              <w:rPr>
                <w:rFonts w:cstheme="minorHAnsi"/>
                <w:iCs/>
              </w:rPr>
              <w:t xml:space="preserve"> się z czasownikiem posiłkowym </w:t>
            </w:r>
            <w:r w:rsidRPr="00623F45">
              <w:rPr>
                <w:rFonts w:cstheme="minorHAnsi"/>
                <w:i/>
              </w:rPr>
              <w:t>avoir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5037" w14:textId="77777777" w:rsidR="008F21F6" w:rsidRPr="00623F45" w:rsidRDefault="008F21F6" w:rsidP="00C21C8E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3961" w14:textId="58A4E60C" w:rsidR="00781351" w:rsidRPr="00623F45" w:rsidRDefault="00781351" w:rsidP="00781351">
            <w:pPr>
              <w:spacing w:line="240" w:lineRule="auto"/>
              <w:rPr>
                <w:rFonts w:cstheme="minorHAnsi"/>
                <w:lang w:val="fr-FR"/>
              </w:rPr>
            </w:pPr>
            <w:r w:rsidRPr="00623F45">
              <w:rPr>
                <w:rFonts w:cstheme="minorHAnsi"/>
                <w:lang w:val="fr-FR"/>
              </w:rPr>
              <w:t>ćw. 15/s. 11</w:t>
            </w:r>
          </w:p>
          <w:p w14:paraId="2B8B20B4" w14:textId="77777777" w:rsidR="008F21F6" w:rsidRPr="00623F45" w:rsidRDefault="008F21F6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6140" w14:textId="77777777" w:rsidR="008F21F6" w:rsidRPr="004A220A" w:rsidRDefault="008F21F6" w:rsidP="008F21F6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5C07" w14:textId="20EE23BE" w:rsidR="008F21F6" w:rsidRPr="001465D3" w:rsidRDefault="008F21F6" w:rsidP="00C21C8E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r w:rsidRPr="001465D3">
              <w:rPr>
                <w:rFonts w:eastAsia="Times New Roman" w:cstheme="minorHAnsi"/>
                <w:lang w:val="fr-FR"/>
              </w:rPr>
              <w:t xml:space="preserve">słowniki </w:t>
            </w:r>
          </w:p>
          <w:p w14:paraId="6ADDF94D" w14:textId="77777777" w:rsidR="008211E8" w:rsidRPr="001465D3" w:rsidRDefault="008211E8" w:rsidP="00C21C8E">
            <w:pPr>
              <w:spacing w:line="240" w:lineRule="auto"/>
              <w:rPr>
                <w:rFonts w:eastAsia="Times New Roman" w:cstheme="minorHAnsi"/>
                <w:lang w:val="fr-FR"/>
              </w:rPr>
            </w:pPr>
          </w:p>
          <w:p w14:paraId="0465828F" w14:textId="77777777" w:rsidR="008F21F6" w:rsidRPr="00340F76" w:rsidRDefault="008F21F6" w:rsidP="008F21F6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r w:rsidRPr="00340F76">
              <w:rPr>
                <w:rFonts w:eastAsia="Times New Roman" w:cstheme="minorHAnsi"/>
                <w:lang w:val="fr-FR"/>
              </w:rPr>
              <w:t>matériel imprimable 4, 4B</w:t>
            </w:r>
          </w:p>
          <w:p w14:paraId="6C46BD0C" w14:textId="77777777" w:rsidR="008F21F6" w:rsidRPr="00340F76" w:rsidRDefault="008F21F6" w:rsidP="008F21F6">
            <w:pPr>
              <w:spacing w:line="240" w:lineRule="auto"/>
              <w:rPr>
                <w:rFonts w:eastAsia="Times New Roman" w:cstheme="minorHAnsi"/>
                <w:lang w:val="fr-FR"/>
              </w:rPr>
            </w:pPr>
          </w:p>
          <w:p w14:paraId="0755E697" w14:textId="0A132079" w:rsidR="008F21F6" w:rsidRPr="004A220A" w:rsidRDefault="008F21F6" w:rsidP="008F21F6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r w:rsidRPr="004A220A">
              <w:rPr>
                <w:rFonts w:eastAsia="Times New Roman" w:cstheme="minorHAnsi"/>
                <w:lang w:val="fr-FR"/>
              </w:rPr>
              <w:t>matériel projetable 1B</w:t>
            </w:r>
          </w:p>
          <w:p w14:paraId="4007CEF4" w14:textId="77777777" w:rsidR="008F21F6" w:rsidRPr="004A220A" w:rsidRDefault="008F21F6" w:rsidP="00C21C8E">
            <w:pPr>
              <w:spacing w:line="240" w:lineRule="auto"/>
              <w:rPr>
                <w:rFonts w:eastAsia="Times New Roman" w:cstheme="minorHAnsi"/>
                <w:lang w:val="fr-FR"/>
              </w:rPr>
            </w:pPr>
          </w:p>
          <w:p w14:paraId="26098F25" w14:textId="6B8DBE6A" w:rsidR="008F21F6" w:rsidRPr="004A220A" w:rsidRDefault="008F21F6" w:rsidP="00C21C8E">
            <w:pPr>
              <w:spacing w:line="240" w:lineRule="auto"/>
              <w:rPr>
                <w:rFonts w:eastAsia="Times New Roman" w:cstheme="minorHAnsi"/>
                <w:lang w:val="fr-FR"/>
              </w:rPr>
            </w:pPr>
          </w:p>
        </w:tc>
      </w:tr>
      <w:tr w:rsidR="00781351" w:rsidRPr="00ED13D3" w14:paraId="08B47D0D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B40E" w14:textId="025F6D5D" w:rsidR="00781351" w:rsidRPr="004A220A" w:rsidRDefault="00781351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7.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3045" w14:textId="4986A5AD" w:rsidR="00781351" w:rsidRPr="004A220A" w:rsidRDefault="00781351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Handisport – le </w:t>
            </w:r>
            <w:r w:rsidR="004A220A" w:rsidRPr="004A220A">
              <w:rPr>
                <w:rFonts w:cstheme="minorHAnsi"/>
                <w:lang w:val="fr-FR"/>
              </w:rPr>
              <w:t>passé</w:t>
            </w:r>
            <w:r w:rsidRPr="004A220A">
              <w:rPr>
                <w:rFonts w:cstheme="minorHAnsi"/>
                <w:lang w:val="fr-FR"/>
              </w:rPr>
              <w:t xml:space="preserve"> </w:t>
            </w:r>
            <w:r w:rsidR="004A220A" w:rsidRPr="004A220A">
              <w:rPr>
                <w:rFonts w:cstheme="minorHAnsi"/>
                <w:lang w:val="fr-FR"/>
              </w:rPr>
              <w:t>compos</w:t>
            </w:r>
            <w:r w:rsidR="004A220A">
              <w:rPr>
                <w:rFonts w:cstheme="minorHAnsi"/>
                <w:lang w:val="fr-FR"/>
              </w:rPr>
              <w:t>é</w:t>
            </w:r>
            <w:r w:rsidRPr="004A220A">
              <w:rPr>
                <w:rFonts w:cstheme="minorHAnsi"/>
                <w:lang w:val="fr-FR"/>
              </w:rPr>
              <w:t xml:space="preserve"> des verbes </w:t>
            </w:r>
            <w:r w:rsidR="004A220A" w:rsidRPr="004A220A">
              <w:rPr>
                <w:rFonts w:cstheme="minorHAnsi"/>
                <w:lang w:val="fr-FR"/>
              </w:rPr>
              <w:t>conjugu</w:t>
            </w:r>
            <w:r w:rsidR="004A220A">
              <w:rPr>
                <w:rFonts w:cstheme="minorHAnsi"/>
                <w:lang w:val="fr-FR"/>
              </w:rPr>
              <w:t>é</w:t>
            </w:r>
            <w:r w:rsidR="004A220A" w:rsidRPr="004A220A">
              <w:rPr>
                <w:rFonts w:cstheme="minorHAnsi"/>
                <w:lang w:val="fr-FR"/>
              </w:rPr>
              <w:t>s</w:t>
            </w:r>
            <w:r w:rsidRPr="004A220A">
              <w:rPr>
                <w:rFonts w:cstheme="minorHAnsi"/>
                <w:lang w:val="fr-FR"/>
              </w:rPr>
              <w:t xml:space="preserve"> avec « </w:t>
            </w:r>
            <w:r w:rsidR="004A220A" w:rsidRPr="004A220A">
              <w:rPr>
                <w:rFonts w:cstheme="minorHAnsi"/>
                <w:lang w:val="fr-FR"/>
              </w:rPr>
              <w:t>être</w:t>
            </w:r>
            <w:r w:rsidRPr="004A220A">
              <w:rPr>
                <w:rFonts w:cstheme="minorHAnsi"/>
                <w:lang w:val="fr-FR"/>
              </w:rPr>
              <w:t> »</w:t>
            </w:r>
          </w:p>
          <w:p w14:paraId="4D83E695" w14:textId="77777777" w:rsidR="00E65B2B" w:rsidRPr="004A220A" w:rsidRDefault="00E65B2B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30A04671" w14:textId="01B50A15" w:rsidR="00E65B2B" w:rsidRPr="0089458A" w:rsidRDefault="00E65B2B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 xml:space="preserve">Czas przeszły złożony czasowników odmieniających się z </w:t>
            </w:r>
            <w:r w:rsidR="00623F45" w:rsidRPr="0089458A">
              <w:rPr>
                <w:rFonts w:cstheme="minorHAnsi"/>
              </w:rPr>
              <w:t>„</w:t>
            </w:r>
            <w:r w:rsidR="00623F45" w:rsidRPr="00623F45">
              <w:rPr>
                <w:rFonts w:cstheme="minorHAnsi"/>
              </w:rPr>
              <w:t xml:space="preserve">être </w:t>
            </w:r>
            <w:r w:rsidRPr="0089458A">
              <w:rPr>
                <w:rFonts w:cstheme="minorHAnsi"/>
              </w:rPr>
              <w:t>”.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3039" w14:textId="1635C41C" w:rsidR="00781351" w:rsidRPr="004A220A" w:rsidRDefault="00386EA3" w:rsidP="00C21C8E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EC80" w14:textId="395017A9" w:rsidR="00781351" w:rsidRPr="0089458A" w:rsidRDefault="00781351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 xml:space="preserve">rozumieć </w:t>
            </w:r>
            <w:r w:rsidR="0089458A" w:rsidRPr="0089458A">
              <w:rPr>
                <w:rFonts w:cstheme="minorHAnsi"/>
              </w:rPr>
              <w:t>tekst;</w:t>
            </w:r>
          </w:p>
          <w:p w14:paraId="1B35C603" w14:textId="58A7AD41" w:rsidR="00781351" w:rsidRPr="0089458A" w:rsidRDefault="00781351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 xml:space="preserve">mówić o </w:t>
            </w:r>
            <w:r w:rsidR="0089458A" w:rsidRPr="0089458A">
              <w:rPr>
                <w:rFonts w:cstheme="minorHAnsi"/>
              </w:rPr>
              <w:t>parasporcie</w:t>
            </w:r>
            <w:r w:rsidRPr="0089458A">
              <w:rPr>
                <w:rFonts w:cstheme="minorHAnsi"/>
              </w:rPr>
              <w:t xml:space="preserve"> </w:t>
            </w:r>
            <w:r w:rsidR="00386EA3" w:rsidRPr="0089458A">
              <w:rPr>
                <w:rFonts w:cstheme="minorHAnsi"/>
              </w:rPr>
              <w:t>we Francji</w:t>
            </w:r>
            <w:r w:rsidRPr="0089458A">
              <w:rPr>
                <w:rFonts w:cstheme="minorHAnsi"/>
              </w:rPr>
              <w:t xml:space="preserve">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299E" w14:textId="14FA1295" w:rsidR="00781351" w:rsidRPr="004A220A" w:rsidRDefault="0089458A" w:rsidP="00BD2236">
            <w:pPr>
              <w:spacing w:line="240" w:lineRule="auto"/>
              <w:rPr>
                <w:rFonts w:cstheme="minorHAnsi"/>
                <w:color w:val="FF0000"/>
                <w:lang w:val="fr-FR"/>
              </w:rPr>
            </w:pPr>
            <w:r w:rsidRPr="005375D9">
              <w:rPr>
                <w:rFonts w:cstheme="minorHAnsi"/>
              </w:rPr>
              <w:t>parasport</w:t>
            </w:r>
            <w:r w:rsidR="00386EA3" w:rsidRPr="004A220A">
              <w:rPr>
                <w:rFonts w:cstheme="minorHAnsi"/>
                <w:lang w:val="fr-FR"/>
              </w:rPr>
              <w:t xml:space="preserve"> </w:t>
            </w:r>
            <w:r w:rsidR="00386EA3" w:rsidRPr="007F3B26">
              <w:rPr>
                <w:rFonts w:cstheme="minorHAnsi"/>
              </w:rPr>
              <w:t>we</w:t>
            </w:r>
            <w:r w:rsidR="00386EA3" w:rsidRPr="004A220A">
              <w:rPr>
                <w:rFonts w:cstheme="minorHAnsi"/>
                <w:lang w:val="fr-FR"/>
              </w:rPr>
              <w:t xml:space="preserve"> </w:t>
            </w:r>
            <w:r w:rsidR="00386EA3" w:rsidRPr="007F3B26">
              <w:rPr>
                <w:rFonts w:cstheme="minorHAnsi"/>
              </w:rPr>
              <w:t>Francji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8F60" w14:textId="02F4C674" w:rsidR="00386EA3" w:rsidRPr="0089458A" w:rsidRDefault="0089458A" w:rsidP="00386EA3">
            <w:pPr>
              <w:spacing w:line="240" w:lineRule="auto"/>
              <w:rPr>
                <w:rFonts w:cstheme="minorHAnsi"/>
                <w:i/>
              </w:rPr>
            </w:pPr>
            <w:r w:rsidRPr="0089458A">
              <w:rPr>
                <w:rFonts w:cstheme="minorHAnsi"/>
              </w:rPr>
              <w:t xml:space="preserve">czas </w:t>
            </w:r>
            <w:r w:rsidR="00E37B1B" w:rsidRPr="0089458A">
              <w:rPr>
                <w:rFonts w:cstheme="minorHAnsi"/>
              </w:rPr>
              <w:t>przeszły:</w:t>
            </w:r>
            <w:r w:rsidR="00386EA3" w:rsidRPr="0089458A">
              <w:rPr>
                <w:rFonts w:cstheme="minorHAnsi"/>
              </w:rPr>
              <w:t xml:space="preserve"> </w:t>
            </w:r>
            <w:r w:rsidR="00386EA3" w:rsidRPr="0089458A">
              <w:rPr>
                <w:rFonts w:cstheme="minorHAnsi"/>
                <w:i/>
              </w:rPr>
              <w:t>passé composé</w:t>
            </w:r>
          </w:p>
          <w:p w14:paraId="301B8C02" w14:textId="4ACC012D" w:rsidR="00781351" w:rsidRPr="00623F45" w:rsidRDefault="00386EA3" w:rsidP="00386EA3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  <w:iCs/>
              </w:rPr>
              <w:t xml:space="preserve">czasowników, </w:t>
            </w:r>
            <w:r w:rsidR="00E37B1B" w:rsidRPr="0089458A">
              <w:rPr>
                <w:rFonts w:cstheme="minorHAnsi"/>
                <w:iCs/>
              </w:rPr>
              <w:t>odmieniających</w:t>
            </w:r>
            <w:r w:rsidRPr="0089458A">
              <w:rPr>
                <w:rFonts w:cstheme="minorHAnsi"/>
                <w:iCs/>
              </w:rPr>
              <w:t xml:space="preserve"> się z czasownikiem </w:t>
            </w:r>
            <w:r w:rsidR="00623F45" w:rsidRPr="0089458A">
              <w:rPr>
                <w:rFonts w:cstheme="minorHAnsi"/>
                <w:iCs/>
              </w:rPr>
              <w:t xml:space="preserve">posiłkowym </w:t>
            </w:r>
            <w:r w:rsidR="00623F45" w:rsidRPr="00623F45">
              <w:rPr>
                <w:rFonts w:cstheme="minorHAnsi"/>
              </w:rPr>
              <w:t>être</w:t>
            </w:r>
            <w:r w:rsidR="00623F45" w:rsidRPr="00623F45">
              <w:rPr>
                <w:rFonts w:cstheme="minorHAnsi"/>
                <w:i/>
              </w:rPr>
              <w:t> 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FB13" w14:textId="77777777" w:rsidR="00781351" w:rsidRPr="0089458A" w:rsidRDefault="00781351" w:rsidP="00C21C8E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D347" w14:textId="52759D0A" w:rsidR="00781351" w:rsidRPr="004A220A" w:rsidRDefault="00386EA3" w:rsidP="0078135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ćw. 16/s. 13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40A8" w14:textId="77777777" w:rsidR="00781351" w:rsidRPr="004A220A" w:rsidRDefault="00781351" w:rsidP="008F21F6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D656" w14:textId="77777777" w:rsidR="00781351" w:rsidRPr="00623F45" w:rsidRDefault="00386EA3" w:rsidP="00C21C8E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r w:rsidRPr="00623F45">
              <w:rPr>
                <w:rFonts w:eastAsia="Times New Roman" w:cstheme="minorHAnsi"/>
                <w:lang w:val="fr-FR"/>
              </w:rPr>
              <w:t>słowniki</w:t>
            </w:r>
          </w:p>
          <w:p w14:paraId="51B2E7B5" w14:textId="77777777" w:rsidR="00386EA3" w:rsidRPr="004A220A" w:rsidRDefault="00386EA3" w:rsidP="00C21C8E">
            <w:pPr>
              <w:spacing w:line="240" w:lineRule="auto"/>
              <w:rPr>
                <w:rFonts w:eastAsia="Times New Roman" w:cstheme="minorHAnsi"/>
                <w:lang w:val="fr-FR"/>
              </w:rPr>
            </w:pPr>
          </w:p>
          <w:p w14:paraId="25A77BCC" w14:textId="72947079" w:rsidR="00386EA3" w:rsidRPr="004A220A" w:rsidRDefault="00386EA3" w:rsidP="00386EA3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r w:rsidRPr="004A220A">
              <w:rPr>
                <w:rFonts w:eastAsia="Times New Roman" w:cstheme="minorHAnsi"/>
                <w:lang w:val="fr-FR"/>
              </w:rPr>
              <w:t>matériel imprimable 5B</w:t>
            </w:r>
          </w:p>
          <w:p w14:paraId="65F13BEA" w14:textId="77777777" w:rsidR="00386EA3" w:rsidRPr="004A220A" w:rsidRDefault="00386EA3" w:rsidP="00386EA3">
            <w:pPr>
              <w:spacing w:line="240" w:lineRule="auto"/>
              <w:rPr>
                <w:rFonts w:eastAsia="Times New Roman" w:cstheme="minorHAnsi"/>
                <w:lang w:val="fr-FR"/>
              </w:rPr>
            </w:pPr>
          </w:p>
          <w:p w14:paraId="576FE471" w14:textId="6B228078" w:rsidR="00386EA3" w:rsidRPr="004A220A" w:rsidRDefault="00386EA3" w:rsidP="00386EA3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r w:rsidRPr="004A220A">
              <w:rPr>
                <w:rFonts w:eastAsia="Times New Roman" w:cstheme="minorHAnsi"/>
                <w:lang w:val="fr-FR"/>
              </w:rPr>
              <w:t>matériel projetable 1C</w:t>
            </w:r>
          </w:p>
          <w:p w14:paraId="4B153C3B" w14:textId="03899F5A" w:rsidR="00386EA3" w:rsidRPr="004A220A" w:rsidRDefault="00386EA3" w:rsidP="00C21C8E">
            <w:pPr>
              <w:spacing w:line="240" w:lineRule="auto"/>
              <w:rPr>
                <w:rFonts w:eastAsia="Times New Roman" w:cstheme="minorHAnsi"/>
                <w:lang w:val="fr-FR"/>
              </w:rPr>
            </w:pPr>
          </w:p>
        </w:tc>
      </w:tr>
      <w:tr w:rsidR="00386EA3" w:rsidRPr="004A220A" w14:paraId="7CB59732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8CE7" w14:textId="1F69473E" w:rsidR="00386EA3" w:rsidRPr="004A220A" w:rsidRDefault="00386EA3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8.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64DF" w14:textId="77777777" w:rsidR="00386EA3" w:rsidRPr="004A220A" w:rsidRDefault="00386EA3" w:rsidP="00386EA3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Je me suis levé à 9 heures</w:t>
            </w:r>
          </w:p>
          <w:p w14:paraId="3524A79A" w14:textId="77777777" w:rsidR="00386EA3" w:rsidRPr="004A220A" w:rsidRDefault="00386EA3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4D6040A6" w14:textId="58FD06D8" w:rsidR="00E65B2B" w:rsidRPr="0089458A" w:rsidRDefault="00E65B2B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 xml:space="preserve">Czas przeszły złożony </w:t>
            </w:r>
            <w:r w:rsidRPr="0089458A">
              <w:rPr>
                <w:rFonts w:cstheme="minorHAnsi"/>
              </w:rPr>
              <w:lastRenderedPageBreak/>
              <w:t>czasowników posiłkowych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0C21" w14:textId="24DEE64C" w:rsidR="00386EA3" w:rsidRPr="004A220A" w:rsidRDefault="00386EA3" w:rsidP="00C21C8E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lastRenderedPageBreak/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1014" w14:textId="44BAE57C" w:rsidR="00386EA3" w:rsidRPr="0089458A" w:rsidRDefault="00E37B1B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mówić</w:t>
            </w:r>
            <w:r w:rsidR="00386EA3" w:rsidRPr="0089458A">
              <w:rPr>
                <w:rFonts w:cstheme="minorHAnsi"/>
              </w:rPr>
              <w:t xml:space="preserve"> o przebiegu dnia w czasie przeszłym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8AAF" w14:textId="1C643BBF" w:rsidR="00386EA3" w:rsidRPr="0089458A" w:rsidRDefault="00386EA3" w:rsidP="00BD2236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słownictwo związane z opisem dnia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8CEE" w14:textId="73AABF48" w:rsidR="00386EA3" w:rsidRPr="0089458A" w:rsidRDefault="00E37B1B" w:rsidP="00386EA3">
            <w:pPr>
              <w:spacing w:line="240" w:lineRule="auto"/>
              <w:rPr>
                <w:rFonts w:cstheme="minorHAnsi"/>
                <w:i/>
              </w:rPr>
            </w:pPr>
            <w:r w:rsidRPr="0089458A">
              <w:rPr>
                <w:rFonts w:cstheme="minorHAnsi"/>
              </w:rPr>
              <w:t>czas przeszły:</w:t>
            </w:r>
            <w:r w:rsidR="00386EA3" w:rsidRPr="0089458A">
              <w:rPr>
                <w:rFonts w:cstheme="minorHAnsi"/>
              </w:rPr>
              <w:t xml:space="preserve"> </w:t>
            </w:r>
            <w:r w:rsidR="00386EA3" w:rsidRPr="0089458A">
              <w:rPr>
                <w:rFonts w:cstheme="minorHAnsi"/>
                <w:i/>
              </w:rPr>
              <w:t>passé composé</w:t>
            </w:r>
          </w:p>
          <w:p w14:paraId="40E86109" w14:textId="77777777" w:rsidR="00386EA3" w:rsidRPr="0089458A" w:rsidRDefault="00386EA3" w:rsidP="00386EA3">
            <w:pPr>
              <w:spacing w:line="240" w:lineRule="auto"/>
              <w:rPr>
                <w:rFonts w:cstheme="minorHAnsi"/>
                <w:iCs/>
              </w:rPr>
            </w:pPr>
            <w:r w:rsidRPr="0089458A">
              <w:rPr>
                <w:rFonts w:cstheme="minorHAnsi"/>
                <w:iCs/>
              </w:rPr>
              <w:t>czasowników zwrotnych;</w:t>
            </w:r>
          </w:p>
          <w:p w14:paraId="7CB5427C" w14:textId="5B97568D" w:rsidR="00386EA3" w:rsidRPr="0089458A" w:rsidRDefault="00386EA3" w:rsidP="00386EA3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 xml:space="preserve">forma przecząca w </w:t>
            </w:r>
            <w:r w:rsidR="00E37B1B" w:rsidRPr="0089458A">
              <w:rPr>
                <w:rFonts w:cstheme="minorHAnsi"/>
              </w:rPr>
              <w:lastRenderedPageBreak/>
              <w:t>czasie</w:t>
            </w:r>
            <w:r w:rsidRPr="0089458A">
              <w:rPr>
                <w:rFonts w:cstheme="minorHAnsi"/>
              </w:rPr>
              <w:t xml:space="preserve"> przeszłym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8EA6" w14:textId="77777777" w:rsidR="00386EA3" w:rsidRPr="0089458A" w:rsidRDefault="00386EA3" w:rsidP="00C21C8E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5D09" w14:textId="77777777" w:rsidR="00386EA3" w:rsidRPr="0089458A" w:rsidRDefault="00386EA3" w:rsidP="00781351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D6DF" w14:textId="569B86D8" w:rsidR="00386EA3" w:rsidRPr="004A220A" w:rsidRDefault="005F6883" w:rsidP="008F21F6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ćw. 15-17/s. 11-13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A920" w14:textId="77777777" w:rsidR="00386EA3" w:rsidRPr="004A220A" w:rsidRDefault="00386EA3" w:rsidP="00386EA3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r w:rsidRPr="004A220A">
              <w:rPr>
                <w:rFonts w:eastAsia="Times New Roman" w:cstheme="minorHAnsi"/>
                <w:lang w:val="fr-FR"/>
              </w:rPr>
              <w:t>matériel imprimable 6</w:t>
            </w:r>
          </w:p>
          <w:p w14:paraId="5F91F01E" w14:textId="77777777" w:rsidR="00386EA3" w:rsidRPr="004A220A" w:rsidRDefault="00386EA3" w:rsidP="00C21C8E">
            <w:pPr>
              <w:spacing w:line="240" w:lineRule="auto"/>
              <w:rPr>
                <w:rFonts w:eastAsia="Times New Roman" w:cstheme="minorHAnsi"/>
                <w:lang w:val="fr-FR"/>
              </w:rPr>
            </w:pPr>
          </w:p>
        </w:tc>
      </w:tr>
      <w:tr w:rsidR="005F6883" w:rsidRPr="004A220A" w14:paraId="2F6CA03F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3E47" w14:textId="0B1B079F" w:rsidR="005F6883" w:rsidRPr="004A220A" w:rsidRDefault="005F6883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9.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5902" w14:textId="77777777" w:rsidR="005F6883" w:rsidRPr="004A220A" w:rsidRDefault="005F6883" w:rsidP="005F6883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Je suis restée à la maison et j’ai regardé la télé</w:t>
            </w:r>
          </w:p>
          <w:p w14:paraId="57DC4BA3" w14:textId="77777777" w:rsidR="005F6883" w:rsidRPr="004A220A" w:rsidRDefault="005F6883" w:rsidP="00386EA3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4050E12A" w14:textId="0B7D7759" w:rsidR="00E65B2B" w:rsidRPr="004A220A" w:rsidRDefault="00E65B2B" w:rsidP="00386EA3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Czas </w:t>
            </w:r>
            <w:r w:rsidRPr="00E37B1B">
              <w:rPr>
                <w:rFonts w:cstheme="minorHAnsi"/>
              </w:rPr>
              <w:t>przeszły</w:t>
            </w:r>
            <w:r w:rsidRPr="004A220A">
              <w:rPr>
                <w:rFonts w:cstheme="minorHAnsi"/>
                <w:lang w:val="fr-FR"/>
              </w:rPr>
              <w:t xml:space="preserve"> </w:t>
            </w:r>
            <w:r w:rsidRPr="00E37B1B">
              <w:rPr>
                <w:rFonts w:cstheme="minorHAnsi"/>
              </w:rPr>
              <w:t>złożony</w:t>
            </w:r>
            <w:r w:rsidRPr="004A220A">
              <w:rPr>
                <w:rFonts w:cstheme="minorHAnsi"/>
                <w:lang w:val="fr-FR"/>
              </w:rPr>
              <w:t xml:space="preserve"> -</w:t>
            </w:r>
            <w:r w:rsidRPr="00E37B1B">
              <w:rPr>
                <w:rFonts w:cstheme="minorHAnsi"/>
              </w:rPr>
              <w:t>ćwiczenia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EB03" w14:textId="1AB415FE" w:rsidR="005F6883" w:rsidRPr="004A220A" w:rsidRDefault="005F6883" w:rsidP="00C21C8E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BB5D" w14:textId="64C4607E" w:rsidR="005F6883" w:rsidRPr="0089458A" w:rsidRDefault="005F6883" w:rsidP="00C21C8E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mówić o czynnościach wykonywanych w przeszłości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C092" w14:textId="77777777" w:rsidR="005F6883" w:rsidRPr="0089458A" w:rsidRDefault="005F6883" w:rsidP="00BD2236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E402" w14:textId="09EB9A7E" w:rsidR="005F6883" w:rsidRPr="004A220A" w:rsidRDefault="00E37B1B" w:rsidP="005F6883">
            <w:pPr>
              <w:spacing w:line="240" w:lineRule="auto"/>
              <w:rPr>
                <w:rFonts w:cstheme="minorHAnsi"/>
                <w:i/>
                <w:lang w:val="fr-FR"/>
              </w:rPr>
            </w:pPr>
            <w:r w:rsidRPr="00E37B1B">
              <w:rPr>
                <w:rFonts w:cstheme="minorHAnsi"/>
              </w:rPr>
              <w:t>czas</w:t>
            </w:r>
            <w:r w:rsidRPr="004A220A">
              <w:rPr>
                <w:rFonts w:cstheme="minorHAnsi"/>
                <w:lang w:val="fr-FR"/>
              </w:rPr>
              <w:t xml:space="preserve"> </w:t>
            </w:r>
            <w:r w:rsidRPr="00E37B1B">
              <w:rPr>
                <w:rFonts w:cstheme="minorHAnsi"/>
              </w:rPr>
              <w:t>przeszły</w:t>
            </w:r>
            <w:r w:rsidRPr="004A220A">
              <w:rPr>
                <w:rFonts w:cstheme="minorHAnsi"/>
                <w:lang w:val="fr-FR"/>
              </w:rPr>
              <w:t>:</w:t>
            </w:r>
            <w:r w:rsidR="005F6883" w:rsidRPr="004A220A">
              <w:rPr>
                <w:rFonts w:cstheme="minorHAnsi"/>
                <w:lang w:val="fr-FR"/>
              </w:rPr>
              <w:t xml:space="preserve"> </w:t>
            </w:r>
            <w:r w:rsidR="005F6883" w:rsidRPr="004A220A">
              <w:rPr>
                <w:rFonts w:cstheme="minorHAnsi"/>
                <w:i/>
                <w:lang w:val="fr-FR"/>
              </w:rPr>
              <w:t>passé composé</w:t>
            </w:r>
          </w:p>
          <w:p w14:paraId="472E5617" w14:textId="77777777" w:rsidR="005F6883" w:rsidRPr="004A220A" w:rsidRDefault="005F6883" w:rsidP="00386EA3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7AE8" w14:textId="77777777" w:rsidR="005F6883" w:rsidRPr="004A220A" w:rsidRDefault="005F6883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0C39" w14:textId="77777777" w:rsidR="005F6883" w:rsidRPr="004A220A" w:rsidRDefault="005F6883" w:rsidP="00781351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9671" w14:textId="77777777" w:rsidR="005F6883" w:rsidRPr="004A220A" w:rsidRDefault="005F6883" w:rsidP="008F21F6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61BF" w14:textId="7868BE40" w:rsidR="005F6883" w:rsidRPr="004A220A" w:rsidRDefault="005F6883" w:rsidP="005F6883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r w:rsidRPr="004A220A">
              <w:rPr>
                <w:rFonts w:eastAsia="Times New Roman" w:cstheme="minorHAnsi"/>
                <w:lang w:val="fr-FR"/>
              </w:rPr>
              <w:t xml:space="preserve">petites </w:t>
            </w:r>
            <w:r w:rsidR="004A220A" w:rsidRPr="004A220A">
              <w:rPr>
                <w:rFonts w:eastAsia="Times New Roman" w:cstheme="minorHAnsi"/>
                <w:lang w:val="fr-FR"/>
              </w:rPr>
              <w:t>épreuves 4</w:t>
            </w:r>
            <w:r w:rsidRPr="004A220A">
              <w:rPr>
                <w:rFonts w:eastAsia="Times New Roman" w:cstheme="minorHAnsi"/>
                <w:lang w:val="fr-FR"/>
              </w:rPr>
              <w:t>A i 4B</w:t>
            </w:r>
          </w:p>
          <w:p w14:paraId="61268E96" w14:textId="77777777" w:rsidR="00D55007" w:rsidRPr="004A220A" w:rsidRDefault="00D55007" w:rsidP="005F6883">
            <w:pPr>
              <w:spacing w:line="240" w:lineRule="auto"/>
              <w:rPr>
                <w:rFonts w:eastAsia="Times New Roman" w:cstheme="minorHAnsi"/>
                <w:lang w:val="fr-FR"/>
              </w:rPr>
            </w:pPr>
          </w:p>
          <w:p w14:paraId="58819802" w14:textId="77777777" w:rsidR="005F6883" w:rsidRPr="004A220A" w:rsidRDefault="005F6883" w:rsidP="005F6883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r w:rsidRPr="004A220A">
              <w:rPr>
                <w:rFonts w:eastAsia="Times New Roman" w:cstheme="minorHAnsi"/>
                <w:lang w:val="fr-FR"/>
              </w:rPr>
              <w:t xml:space="preserve">matériel imprimable </w:t>
            </w:r>
          </w:p>
          <w:p w14:paraId="1F9E46CF" w14:textId="44039540" w:rsidR="005F6883" w:rsidRPr="0089458A" w:rsidRDefault="005F6883" w:rsidP="005F6883">
            <w:pPr>
              <w:spacing w:line="240" w:lineRule="auto"/>
              <w:rPr>
                <w:rFonts w:eastAsia="Times New Roman" w:cstheme="minorHAnsi"/>
              </w:rPr>
            </w:pPr>
            <w:r w:rsidRPr="0089458A">
              <w:rPr>
                <w:rFonts w:eastAsia="Times New Roman" w:cstheme="minorHAnsi"/>
              </w:rPr>
              <w:t>7A i 7B</w:t>
            </w:r>
          </w:p>
          <w:p w14:paraId="612B6B69" w14:textId="77777777" w:rsidR="005F6883" w:rsidRPr="0089458A" w:rsidRDefault="005F6883" w:rsidP="005F6883">
            <w:pPr>
              <w:spacing w:line="240" w:lineRule="auto"/>
              <w:rPr>
                <w:rFonts w:eastAsia="Times New Roman" w:cstheme="minorHAnsi"/>
              </w:rPr>
            </w:pPr>
          </w:p>
          <w:p w14:paraId="050D0050" w14:textId="65579FEC" w:rsidR="005F6883" w:rsidRPr="0089458A" w:rsidRDefault="005F6883" w:rsidP="005F6883">
            <w:pPr>
              <w:spacing w:line="240" w:lineRule="auto"/>
              <w:rPr>
                <w:rFonts w:eastAsia="Times New Roman" w:cstheme="minorHAnsi"/>
              </w:rPr>
            </w:pPr>
            <w:r w:rsidRPr="0089458A">
              <w:rPr>
                <w:rFonts w:eastAsia="Times New Roman" w:cstheme="minorHAnsi"/>
              </w:rPr>
              <w:t xml:space="preserve">4-5 kostek do gry </w:t>
            </w:r>
          </w:p>
          <w:p w14:paraId="1EDA1537" w14:textId="77777777" w:rsidR="005F6883" w:rsidRPr="0089458A" w:rsidRDefault="005F6883" w:rsidP="00386EA3">
            <w:pPr>
              <w:spacing w:line="240" w:lineRule="auto"/>
              <w:rPr>
                <w:rFonts w:eastAsia="Times New Roman" w:cstheme="minorHAnsi"/>
              </w:rPr>
            </w:pPr>
          </w:p>
        </w:tc>
      </w:tr>
      <w:tr w:rsidR="00C21C8E" w:rsidRPr="004A220A" w14:paraId="266850C5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CF8C8" w14:textId="77777777" w:rsidR="00C21C8E" w:rsidRPr="0089458A" w:rsidRDefault="00C21C8E" w:rsidP="008211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89458A">
              <w:rPr>
                <w:b/>
              </w:rPr>
              <w:t xml:space="preserve">Treści nauczania z podstawy programowej: </w:t>
            </w:r>
          </w:p>
          <w:p w14:paraId="4F110804" w14:textId="77777777" w:rsidR="00C21C8E" w:rsidRPr="0089458A" w:rsidRDefault="00C21C8E" w:rsidP="008211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89458A">
              <w:rPr>
                <w:b/>
              </w:rPr>
              <w:t xml:space="preserve">III.2.0 </w:t>
            </w:r>
          </w:p>
          <w:p w14:paraId="5B6D68DA" w14:textId="7F10603F" w:rsidR="00C21C8E" w:rsidRPr="0089458A" w:rsidRDefault="00C21C8E" w:rsidP="008211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</w:pPr>
            <w:r w:rsidRPr="0089458A">
              <w:t xml:space="preserve">Uczeń: posługuje się podstawowym zasobem środków językowych w zakresie tematu: człowiek (I.1), </w:t>
            </w:r>
            <w:r w:rsidR="00FE440F">
              <w:t>miejsce zamieszkania</w:t>
            </w:r>
            <w:r w:rsidRPr="0089458A">
              <w:t xml:space="preserve"> (I.</w:t>
            </w:r>
            <w:r w:rsidR="00FE440F">
              <w:t>2</w:t>
            </w:r>
            <w:r w:rsidRPr="0089458A">
              <w:t>), praca (1.4), życie prywatne (I.5)</w:t>
            </w:r>
            <w:r w:rsidR="00FE440F">
              <w:t>, żywienie (I.6), sport (I.10), zdrowie (I.11)</w:t>
            </w:r>
            <w:r w:rsidRPr="0089458A">
              <w:t xml:space="preserve">; rozumie proste wypowiedzi ustne: reaguje na polecenia (II.1), określa główną myśl wypowiedzi (II.2), określa intencje nadawcy (II.3), </w:t>
            </w:r>
            <w:r w:rsidR="00FE440F">
              <w:t xml:space="preserve">określa kontekst wypowiedzi (II.4), </w:t>
            </w:r>
            <w:r w:rsidRPr="0089458A">
              <w:t xml:space="preserve">znajduje w wypowiedzi określone informacje (II.5); rozumie proste wypowiedzi pisemne: określa główną myśl tekstu (III.1), określa intencje nadawcy tekstu (III.2), </w:t>
            </w:r>
            <w:r w:rsidR="00E37B1B" w:rsidRPr="0089458A">
              <w:t>określa</w:t>
            </w:r>
            <w:r w:rsidRPr="0089458A">
              <w:t xml:space="preserve"> kontekst wypowiedzi (III.3), znajduje w tekście określone informacje (III.4), układa informacje w określonym porządku (III.5)</w:t>
            </w:r>
            <w:r w:rsidR="00FE440F">
              <w:t xml:space="preserve">; </w:t>
            </w:r>
            <w:r w:rsidRPr="0089458A">
              <w:t xml:space="preserve">tworzy proste wypowiedzi ustne: opisuje ludzi, zwierzęta, przedmioty, miejsca i zjawiska  (IV.1), opowiada o czynnościach, </w:t>
            </w:r>
            <w:r w:rsidR="00E37B1B" w:rsidRPr="0089458A">
              <w:t>doświadczeniach</w:t>
            </w:r>
            <w:r w:rsidRPr="0089458A">
              <w:t xml:space="preserve"> i wydarzeniach z przeszłości i teraźniejszości (IV.2), przedstawia fakty z przeszłości i </w:t>
            </w:r>
            <w:r w:rsidR="00E37B1B" w:rsidRPr="0089458A">
              <w:t>teraźniejszości</w:t>
            </w:r>
            <w:r w:rsidRPr="0089458A">
              <w:t xml:space="preserve"> (IV.3),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0F5C6683" w14:textId="77777777" w:rsidR="00C21C8E" w:rsidRPr="0089458A" w:rsidRDefault="00C21C8E" w:rsidP="008211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89458A">
              <w:rPr>
                <w:b/>
              </w:rPr>
              <w:t>III.2.</w:t>
            </w:r>
          </w:p>
          <w:p w14:paraId="66D577F8" w14:textId="2762596A" w:rsidR="00C21C8E" w:rsidRPr="0089458A" w:rsidRDefault="00FE440F" w:rsidP="008211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</w:pPr>
            <w:r w:rsidRPr="00FE440F">
              <w:t xml:space="preserve">Uczeń: posługuje się podstawowym zasobem środków językowych w zakresie tematu: człowiek (I.1), miejsce zamieszkania (I.2), praca (1.4), życie prywatne (I.5), żywienie (I.6), sport (I.10), zdrowie (I.11); rozumie proste wypowiedzi ustne: reaguje na polecenia (II.1), określa główną myśl wypowiedzi (II.2), określa </w:t>
            </w:r>
            <w:r w:rsidRPr="00FE440F">
              <w:lastRenderedPageBreak/>
              <w:t>intencje nadawcy (II.3), określa kontekst wypowiedzi (II.4), znajduje w wypowiedzi określone informacje (II.5); rozumie proste wypowiedzi pisemne: określa główną myśl tekstu (III.1), określa intencje nadawcy tekstu (III.2)</w:t>
            </w:r>
            <w:r w:rsidR="00C21C8E" w:rsidRPr="0089458A">
              <w:t xml:space="preserve">, </w:t>
            </w:r>
            <w:r w:rsidR="00E37B1B" w:rsidRPr="0089458A">
              <w:t>określa</w:t>
            </w:r>
            <w:r w:rsidR="00C21C8E" w:rsidRPr="0089458A">
              <w:t xml:space="preserve">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</w:t>
            </w:r>
            <w:r w:rsidR="00E37B1B" w:rsidRPr="0089458A">
              <w:t>doświadczeniach</w:t>
            </w:r>
            <w:r w:rsidR="00C21C8E" w:rsidRPr="0089458A">
              <w:t xml:space="preserve"> i wydarzeniach z przeszłości i teraźniejszości (IV.2), przedstawia fakty z przeszłości i </w:t>
            </w:r>
            <w:r w:rsidR="00E37B1B" w:rsidRPr="0089458A">
              <w:t>teraźniejszości</w:t>
            </w:r>
            <w:r w:rsidR="00C21C8E" w:rsidRPr="0089458A">
              <w:t xml:space="preserve"> (IV.3),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</w:tc>
      </w:tr>
      <w:tr w:rsidR="00C21C8E" w:rsidRPr="004A220A" w14:paraId="18EBDB82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0AEF49B8" w14:textId="709C3116" w:rsidR="00C21C8E" w:rsidRPr="004A220A" w:rsidRDefault="007F3B26" w:rsidP="00C21C8E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lastRenderedPageBreak/>
              <w:t>ÉTAPE</w:t>
            </w:r>
            <w:r w:rsidR="00C21C8E" w:rsidRPr="004A220A">
              <w:rPr>
                <w:lang w:val="fr-FR"/>
              </w:rPr>
              <w:t xml:space="preserve"> 2</w:t>
            </w:r>
          </w:p>
        </w:tc>
      </w:tr>
      <w:tr w:rsidR="00F343A1" w:rsidRPr="00B76B8B" w14:paraId="355ECFE3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58BB6" w14:textId="77777777" w:rsidR="00C21C8E" w:rsidRPr="008211E8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8211E8">
              <w:rPr>
                <w:rFonts w:cstheme="minorHAnsi"/>
                <w:lang w:val="fr-FR"/>
              </w:rPr>
              <w:t>10.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460A" w14:textId="77777777" w:rsidR="00C21C8E" w:rsidRPr="008211E8" w:rsidRDefault="00D473AC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8211E8">
              <w:rPr>
                <w:rFonts w:cstheme="minorHAnsi"/>
                <w:lang w:val="fr-FR"/>
              </w:rPr>
              <w:t>Qu’est-ce que tu as ?</w:t>
            </w:r>
          </w:p>
          <w:p w14:paraId="4219B0BD" w14:textId="77777777" w:rsidR="00E65B2B" w:rsidRPr="008211E8" w:rsidRDefault="00E65B2B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12B3658C" w14:textId="77777777" w:rsidR="00E65B2B" w:rsidRPr="008211E8" w:rsidRDefault="00E65B2B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8211E8">
              <w:rPr>
                <w:rFonts w:cstheme="minorHAnsi"/>
                <w:lang w:val="fr-FR"/>
              </w:rPr>
              <w:t xml:space="preserve">Co ci </w:t>
            </w:r>
            <w:r w:rsidRPr="008211E8">
              <w:rPr>
                <w:rFonts w:cstheme="minorHAnsi"/>
              </w:rPr>
              <w:t>dolega</w:t>
            </w:r>
            <w:r w:rsidRPr="008211E8">
              <w:rPr>
                <w:rFonts w:cstheme="minorHAnsi"/>
                <w:lang w:val="fr-FR"/>
              </w:rPr>
              <w:t> ?</w:t>
            </w:r>
          </w:p>
          <w:p w14:paraId="4312DBD7" w14:textId="54B3D9B2" w:rsidR="00E65B2B" w:rsidRPr="008211E8" w:rsidRDefault="00E65B2B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8B267" w14:textId="77777777" w:rsidR="00C21C8E" w:rsidRPr="008211E8" w:rsidRDefault="00C21C8E" w:rsidP="00C21C8E">
            <w:pPr>
              <w:spacing w:line="240" w:lineRule="auto"/>
              <w:rPr>
                <w:lang w:val="fr-FR"/>
              </w:rPr>
            </w:pPr>
            <w:r w:rsidRPr="008211E8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CC14" w14:textId="675845B4" w:rsidR="00E65B2B" w:rsidRPr="008211E8" w:rsidRDefault="00E65B2B" w:rsidP="00E65B2B">
            <w:pPr>
              <w:spacing w:line="240" w:lineRule="auto"/>
            </w:pPr>
            <w:r w:rsidRPr="008211E8">
              <w:t>pytać o zdrowie;</w:t>
            </w:r>
          </w:p>
          <w:p w14:paraId="08D0F9D4" w14:textId="77777777" w:rsidR="00E65B2B" w:rsidRPr="008211E8" w:rsidRDefault="00E65B2B" w:rsidP="00E65B2B">
            <w:pPr>
              <w:spacing w:line="240" w:lineRule="auto"/>
            </w:pPr>
            <w:r w:rsidRPr="008211E8">
              <w:t>opisywać stan zdrowia;</w:t>
            </w:r>
          </w:p>
          <w:p w14:paraId="2830F774" w14:textId="09E1098C" w:rsidR="00C21C8E" w:rsidRPr="008211E8" w:rsidRDefault="00C21C8E" w:rsidP="00C21C8E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52ED" w14:textId="77777777" w:rsidR="00E65B2B" w:rsidRPr="008211E8" w:rsidRDefault="00E65B2B" w:rsidP="00E65B2B">
            <w:pPr>
              <w:spacing w:line="240" w:lineRule="auto"/>
            </w:pPr>
            <w:r w:rsidRPr="008211E8">
              <w:t>choroby i symptomy chorób;</w:t>
            </w:r>
          </w:p>
          <w:p w14:paraId="54D23B6B" w14:textId="77777777" w:rsidR="00E65B2B" w:rsidRPr="008211E8" w:rsidRDefault="00E65B2B" w:rsidP="00E65B2B">
            <w:pPr>
              <w:spacing w:line="240" w:lineRule="auto"/>
            </w:pPr>
            <w:r w:rsidRPr="008211E8">
              <w:t>odczucia fizyczne;</w:t>
            </w:r>
          </w:p>
          <w:p w14:paraId="7991F567" w14:textId="11E5A3E3" w:rsidR="00C21C8E" w:rsidRPr="008211E8" w:rsidRDefault="00E65B2B" w:rsidP="00E65B2B">
            <w:pPr>
              <w:spacing w:line="240" w:lineRule="auto"/>
              <w:rPr>
                <w:lang w:val="fr-FR"/>
              </w:rPr>
            </w:pPr>
            <w:r w:rsidRPr="008211E8">
              <w:t>części</w:t>
            </w:r>
            <w:r w:rsidRPr="008211E8">
              <w:rPr>
                <w:lang w:val="fr-FR"/>
              </w:rPr>
              <w:t xml:space="preserve"> </w:t>
            </w:r>
            <w:r w:rsidRPr="008211E8">
              <w:t>ciała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0D66" w14:textId="33141B72" w:rsidR="00C21C8E" w:rsidRDefault="00ED13D3" w:rsidP="00C21C8E">
            <w:pPr>
              <w:spacing w:line="240" w:lineRule="auto"/>
              <w:rPr>
                <w:lang w:val="fr-FR"/>
              </w:rPr>
            </w:pPr>
            <w:proofErr w:type="spellStart"/>
            <w:proofErr w:type="gramStart"/>
            <w:r>
              <w:rPr>
                <w:lang w:val="fr-FR"/>
              </w:rPr>
              <w:t>zadawanie</w:t>
            </w:r>
            <w:proofErr w:type="spellEnd"/>
            <w:proofErr w:type="gram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pytań</w:t>
            </w:r>
            <w:proofErr w:type="spellEnd"/>
            <w:r>
              <w:rPr>
                <w:lang w:val="fr-FR"/>
              </w:rPr>
              <w:t>;</w:t>
            </w:r>
          </w:p>
          <w:p w14:paraId="10B5BE98" w14:textId="3F7EB463" w:rsidR="00ED13D3" w:rsidRPr="00ED13D3" w:rsidRDefault="00ED13D3" w:rsidP="00ED13D3">
            <w:pPr>
              <w:spacing w:line="240" w:lineRule="auto"/>
              <w:rPr>
                <w:iCs/>
              </w:rPr>
            </w:pPr>
            <w:r w:rsidRPr="00ED13D3">
              <w:t>użycie czasownik</w:t>
            </w:r>
            <w:r>
              <w:t>a</w:t>
            </w:r>
            <w:r w:rsidRPr="00ED13D3">
              <w:t>:</w:t>
            </w:r>
            <w:r w:rsidRPr="00ED13D3">
              <w:rPr>
                <w:i/>
              </w:rPr>
              <w:t xml:space="preserve"> avoir </w:t>
            </w:r>
            <w:r w:rsidRPr="00ED13D3">
              <w:rPr>
                <w:iCs/>
              </w:rPr>
              <w:t>(</w:t>
            </w:r>
            <w:r>
              <w:rPr>
                <w:iCs/>
              </w:rPr>
              <w:t>do opisu symptomów chorób i odczuć</w:t>
            </w:r>
            <w:r w:rsidRPr="00ED13D3">
              <w:rPr>
                <w:iCs/>
              </w:rPr>
              <w:t>);</w:t>
            </w:r>
          </w:p>
          <w:p w14:paraId="2D451752" w14:textId="135DCE08" w:rsidR="00ED13D3" w:rsidRPr="00ED13D3" w:rsidRDefault="00ED13D3" w:rsidP="00C21C8E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7230" w14:textId="77777777" w:rsidR="00C21C8E" w:rsidRPr="00ED13D3" w:rsidRDefault="00C21C8E" w:rsidP="00C21C8E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8DA0" w14:textId="5B641F97" w:rsidR="00C21C8E" w:rsidRPr="00ED13D3" w:rsidRDefault="00ED13D3" w:rsidP="00C21C8E">
            <w:pPr>
              <w:spacing w:line="240" w:lineRule="auto"/>
            </w:pPr>
            <w:r w:rsidRPr="00ED13D3">
              <w:rPr>
                <w:lang w:val="fr-FR"/>
              </w:rPr>
              <w:t xml:space="preserve">ćw. </w:t>
            </w:r>
            <w:r>
              <w:rPr>
                <w:lang w:val="fr-FR"/>
              </w:rPr>
              <w:t>1,2</w:t>
            </w:r>
            <w:r w:rsidRPr="00ED13D3">
              <w:rPr>
                <w:lang w:val="fr-FR"/>
              </w:rPr>
              <w:t xml:space="preserve">/s. </w:t>
            </w:r>
            <w:r>
              <w:rPr>
                <w:lang w:val="fr-FR"/>
              </w:rPr>
              <w:t>16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2C6F" w14:textId="42C929C2" w:rsidR="00C21C8E" w:rsidRPr="00ED13D3" w:rsidRDefault="00ED13D3" w:rsidP="00C21C8E">
            <w:pPr>
              <w:spacing w:line="240" w:lineRule="auto"/>
            </w:pPr>
            <w:r>
              <w:t>ćw. 1-3/s. 14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8ACA" w14:textId="7E36A5C4" w:rsidR="00ED13D3" w:rsidRDefault="00ED13D3" w:rsidP="00ED13D3">
            <w:pPr>
              <w:spacing w:line="240" w:lineRule="auto"/>
              <w:rPr>
                <w:lang w:val="fr-FR"/>
              </w:rPr>
            </w:pPr>
            <w:r w:rsidRPr="00ED13D3">
              <w:rPr>
                <w:lang w:val="fr-FR"/>
              </w:rPr>
              <w:t xml:space="preserve">petites épreuves </w:t>
            </w:r>
            <w:r>
              <w:rPr>
                <w:lang w:val="fr-FR"/>
              </w:rPr>
              <w:t>5A</w:t>
            </w:r>
            <w:r w:rsidRPr="00ED13D3">
              <w:rPr>
                <w:lang w:val="fr-FR"/>
              </w:rPr>
              <w:t xml:space="preserve"> </w:t>
            </w:r>
            <w:r>
              <w:rPr>
                <w:lang w:val="fr-FR"/>
              </w:rPr>
              <w:t>i 5B</w:t>
            </w:r>
          </w:p>
          <w:p w14:paraId="11823F06" w14:textId="4CB89588" w:rsidR="00ED13D3" w:rsidRDefault="00ED13D3" w:rsidP="00ED13D3">
            <w:pPr>
              <w:spacing w:line="240" w:lineRule="auto"/>
              <w:rPr>
                <w:lang w:val="fr-FR"/>
              </w:rPr>
            </w:pPr>
          </w:p>
          <w:p w14:paraId="604D5FC4" w14:textId="77777777" w:rsidR="00ED13D3" w:rsidRPr="00ED13D3" w:rsidRDefault="00ED13D3" w:rsidP="00ED13D3">
            <w:pPr>
              <w:spacing w:line="240" w:lineRule="auto"/>
              <w:rPr>
                <w:lang w:val="fr-FR"/>
              </w:rPr>
            </w:pPr>
          </w:p>
          <w:p w14:paraId="135FC87C" w14:textId="77777777" w:rsidR="00ED13D3" w:rsidRPr="00ED13D3" w:rsidRDefault="00ED13D3" w:rsidP="00ED13D3">
            <w:pPr>
              <w:spacing w:line="240" w:lineRule="auto"/>
              <w:rPr>
                <w:lang w:val="fr-FR"/>
              </w:rPr>
            </w:pPr>
            <w:r w:rsidRPr="00ED13D3">
              <w:rPr>
                <w:lang w:val="fr-FR"/>
              </w:rPr>
              <w:t>matériel imprimable 8</w:t>
            </w:r>
          </w:p>
          <w:p w14:paraId="69607B15" w14:textId="49F3E3EA" w:rsidR="00C21C8E" w:rsidRPr="00ED13D3" w:rsidRDefault="00C21C8E" w:rsidP="00C21C8E">
            <w:pPr>
              <w:spacing w:line="240" w:lineRule="auto"/>
              <w:rPr>
                <w:lang w:val="fr-FR"/>
              </w:rPr>
            </w:pPr>
          </w:p>
        </w:tc>
      </w:tr>
      <w:tr w:rsidR="00F343A1" w:rsidRPr="004A220A" w14:paraId="69A2802A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A0997" w14:textId="77777777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11.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0F81" w14:textId="77777777" w:rsidR="00C21C8E" w:rsidRPr="004A220A" w:rsidRDefault="00D473AC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Si j’ai mal aux dents…</w:t>
            </w:r>
          </w:p>
          <w:p w14:paraId="4F63A59C" w14:textId="77777777" w:rsidR="00E65B2B" w:rsidRPr="004A220A" w:rsidRDefault="00E65B2B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220A3D3E" w14:textId="47F9DBAB" w:rsidR="00E65B2B" w:rsidRPr="004A220A" w:rsidRDefault="00E65B2B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Jeśli bolą zęby </w:t>
            </w:r>
            <w:r w:rsidR="00787CCB" w:rsidRPr="004A220A">
              <w:rPr>
                <w:rFonts w:cstheme="minorHAnsi"/>
                <w:lang w:val="fr-FR"/>
              </w:rPr>
              <w:t>– rady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C2A5E" w14:textId="77777777" w:rsidR="00C21C8E" w:rsidRPr="004A220A" w:rsidRDefault="00C21C8E" w:rsidP="00C21C8E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1E48" w14:textId="40770952" w:rsidR="00C21C8E" w:rsidRPr="0089458A" w:rsidRDefault="00D473AC" w:rsidP="00C21C8E">
            <w:pPr>
              <w:spacing w:line="240" w:lineRule="auto"/>
            </w:pPr>
            <w:r w:rsidRPr="0089458A">
              <w:t>pytać o zdrowie;</w:t>
            </w:r>
          </w:p>
          <w:p w14:paraId="26224141" w14:textId="036495FB" w:rsidR="00D473AC" w:rsidRPr="0089458A" w:rsidRDefault="00D473AC" w:rsidP="00C21C8E">
            <w:pPr>
              <w:spacing w:line="240" w:lineRule="auto"/>
            </w:pPr>
            <w:r w:rsidRPr="0089458A">
              <w:t>opisywać stan zdrowia;</w:t>
            </w:r>
          </w:p>
          <w:p w14:paraId="44DA824B" w14:textId="59B3B092" w:rsidR="00D473AC" w:rsidRPr="0089458A" w:rsidRDefault="00D473AC" w:rsidP="00C21C8E">
            <w:pPr>
              <w:spacing w:line="240" w:lineRule="auto"/>
            </w:pPr>
            <w:r w:rsidRPr="0089458A">
              <w:t>prosić o radę;</w:t>
            </w:r>
          </w:p>
          <w:p w14:paraId="69E15C89" w14:textId="4BFA44D7" w:rsidR="00D473AC" w:rsidRPr="0089458A" w:rsidRDefault="00D473AC" w:rsidP="00C21C8E">
            <w:pPr>
              <w:spacing w:line="240" w:lineRule="auto"/>
            </w:pPr>
            <w:r w:rsidRPr="0089458A">
              <w:t>dawać rady i wskazówki</w:t>
            </w:r>
          </w:p>
          <w:p w14:paraId="2BDAC908" w14:textId="6BD5E899" w:rsidR="00D473AC" w:rsidRPr="0089458A" w:rsidRDefault="00D473AC" w:rsidP="00C21C8E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E416" w14:textId="173250BD" w:rsidR="00C21C8E" w:rsidRPr="0089458A" w:rsidRDefault="00D473AC" w:rsidP="00C21C8E">
            <w:pPr>
              <w:spacing w:line="240" w:lineRule="auto"/>
            </w:pPr>
            <w:r w:rsidRPr="0089458A">
              <w:t>choroby i symptomy chorób;</w:t>
            </w:r>
          </w:p>
          <w:p w14:paraId="35ABB457" w14:textId="77777777" w:rsidR="00D473AC" w:rsidRPr="0089458A" w:rsidRDefault="00D473AC" w:rsidP="00C21C8E">
            <w:pPr>
              <w:spacing w:line="240" w:lineRule="auto"/>
            </w:pPr>
            <w:r w:rsidRPr="0089458A">
              <w:t>odczucia fizyczne;</w:t>
            </w:r>
          </w:p>
          <w:p w14:paraId="1CC3F4FB" w14:textId="77777777" w:rsidR="00D473AC" w:rsidRPr="004A220A" w:rsidRDefault="00D473AC" w:rsidP="00C21C8E">
            <w:pPr>
              <w:spacing w:line="240" w:lineRule="auto"/>
              <w:rPr>
                <w:lang w:val="fr-FR"/>
              </w:rPr>
            </w:pPr>
            <w:r w:rsidRPr="007F3B26">
              <w:t>zawody</w:t>
            </w:r>
            <w:r w:rsidRPr="004A220A">
              <w:rPr>
                <w:lang w:val="fr-FR"/>
              </w:rPr>
              <w:t>;</w:t>
            </w:r>
          </w:p>
          <w:p w14:paraId="6D4D8232" w14:textId="643253ED" w:rsidR="00D473AC" w:rsidRPr="004A220A" w:rsidRDefault="00D473AC" w:rsidP="00C21C8E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części ciała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98FF" w14:textId="0C1B7D21" w:rsidR="00D473AC" w:rsidRPr="00623F45" w:rsidRDefault="000C3B18" w:rsidP="00D473AC">
            <w:pPr>
              <w:spacing w:line="240" w:lineRule="auto"/>
              <w:rPr>
                <w:rFonts w:cstheme="minorHAnsi"/>
                <w:iCs/>
              </w:rPr>
            </w:pPr>
            <w:r w:rsidRPr="00623F45">
              <w:rPr>
                <w:rFonts w:cstheme="minorHAnsi"/>
              </w:rPr>
              <w:t>u</w:t>
            </w:r>
            <w:r w:rsidR="00D473AC" w:rsidRPr="00623F45">
              <w:rPr>
                <w:rFonts w:cstheme="minorHAnsi"/>
              </w:rPr>
              <w:t xml:space="preserve">życie czasowników: </w:t>
            </w:r>
            <w:r w:rsidR="00D473AC" w:rsidRPr="00623F45">
              <w:rPr>
                <w:rFonts w:cstheme="minorHAnsi"/>
                <w:i/>
              </w:rPr>
              <w:t xml:space="preserve">être, avoir </w:t>
            </w:r>
            <w:r w:rsidR="00D473AC" w:rsidRPr="00623F45">
              <w:rPr>
                <w:rFonts w:cstheme="minorHAnsi"/>
                <w:iCs/>
              </w:rPr>
              <w:t>(w opisach stanu zdrowia);</w:t>
            </w:r>
          </w:p>
          <w:p w14:paraId="6986B4DC" w14:textId="5E7992B4" w:rsidR="00D473AC" w:rsidRPr="00623F45" w:rsidRDefault="00E65B2B" w:rsidP="00D473AC">
            <w:pPr>
              <w:spacing w:line="240" w:lineRule="auto"/>
              <w:rPr>
                <w:rFonts w:cstheme="minorHAnsi"/>
                <w:i/>
                <w:lang w:val="fr-FR"/>
              </w:rPr>
            </w:pPr>
            <w:r w:rsidRPr="00FE440F">
              <w:rPr>
                <w:rFonts w:cstheme="minorHAnsi"/>
                <w:lang w:val="fr-FR"/>
              </w:rPr>
              <w:t>zdanie</w:t>
            </w:r>
            <w:r w:rsidRPr="00623F45">
              <w:rPr>
                <w:rFonts w:cstheme="minorHAnsi"/>
                <w:lang w:val="fr-FR"/>
              </w:rPr>
              <w:t xml:space="preserve"> </w:t>
            </w:r>
            <w:r w:rsidRPr="00FE440F">
              <w:rPr>
                <w:rFonts w:cstheme="minorHAnsi"/>
                <w:lang w:val="fr-FR"/>
              </w:rPr>
              <w:t>warunkowe</w:t>
            </w:r>
            <w:r w:rsidRPr="00623F45">
              <w:rPr>
                <w:rFonts w:cstheme="minorHAnsi"/>
                <w:lang w:val="fr-FR"/>
              </w:rPr>
              <w:t xml:space="preserve"> 1. </w:t>
            </w:r>
            <w:r w:rsidR="00814DFD" w:rsidRPr="00623F45">
              <w:rPr>
                <w:rFonts w:cstheme="minorHAnsi"/>
                <w:lang w:val="fr-FR"/>
              </w:rPr>
              <w:t xml:space="preserve">typu </w:t>
            </w:r>
            <w:r w:rsidR="00814DFD" w:rsidRPr="00623F45">
              <w:rPr>
                <w:rFonts w:eastAsia="Calibri" w:cstheme="minorHAnsi"/>
                <w:i/>
                <w:lang w:val="fr-FR"/>
              </w:rPr>
              <w:t>Si</w:t>
            </w:r>
            <w:r w:rsidR="00D473AC" w:rsidRPr="00623F45">
              <w:rPr>
                <w:rFonts w:cstheme="minorHAnsi"/>
                <w:i/>
                <w:lang w:val="fr-FR"/>
              </w:rPr>
              <w:t xml:space="preserve"> + </w:t>
            </w:r>
            <w:r w:rsidR="00D473AC" w:rsidRPr="00623F45">
              <w:rPr>
                <w:rFonts w:cstheme="minorHAnsi"/>
                <w:i/>
                <w:lang w:val="fr-FR"/>
              </w:rPr>
              <w:lastRenderedPageBreak/>
              <w:t>présent + présent/ impératif</w:t>
            </w:r>
          </w:p>
          <w:p w14:paraId="0BB716FA" w14:textId="6FD54A10" w:rsidR="00C21C8E" w:rsidRPr="00623F45" w:rsidRDefault="00C21C8E" w:rsidP="00D473AC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20A8" w14:textId="77777777" w:rsidR="00C21C8E" w:rsidRPr="004A220A" w:rsidRDefault="00C21C8E" w:rsidP="00C21C8E">
            <w:pPr>
              <w:spacing w:line="36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95FA" w14:textId="3D788727" w:rsidR="00C21C8E" w:rsidRPr="004A220A" w:rsidRDefault="00C21C8E" w:rsidP="00C21C8E">
            <w:pPr>
              <w:spacing w:line="240" w:lineRule="auto"/>
              <w:rPr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ćw. </w:t>
            </w:r>
            <w:r w:rsidR="000C3B18" w:rsidRPr="004A220A">
              <w:rPr>
                <w:rFonts w:cstheme="minorHAnsi"/>
                <w:lang w:val="fr-FR"/>
              </w:rPr>
              <w:t>3-4/</w:t>
            </w:r>
            <w:r w:rsidRPr="004A220A">
              <w:rPr>
                <w:rFonts w:cstheme="minorHAnsi"/>
                <w:lang w:val="fr-FR"/>
              </w:rPr>
              <w:t xml:space="preserve">s. </w:t>
            </w:r>
            <w:r w:rsidR="000C3B18" w:rsidRPr="004A220A">
              <w:rPr>
                <w:rFonts w:cstheme="minorHAnsi"/>
                <w:lang w:val="fr-FR"/>
              </w:rPr>
              <w:t>17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457D9" w14:textId="7BF8E996" w:rsidR="00C21C8E" w:rsidRPr="004A220A" w:rsidRDefault="00C21C8E" w:rsidP="00C21C8E">
            <w:pPr>
              <w:spacing w:line="240" w:lineRule="auto"/>
              <w:rPr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ćw. </w:t>
            </w:r>
            <w:r w:rsidR="000C3B18" w:rsidRPr="004A220A">
              <w:rPr>
                <w:rFonts w:cstheme="minorHAnsi"/>
                <w:lang w:val="fr-FR"/>
              </w:rPr>
              <w:t>4-5</w:t>
            </w:r>
            <w:r w:rsidRPr="004A220A">
              <w:rPr>
                <w:rFonts w:cstheme="minorHAnsi"/>
                <w:lang w:val="fr-FR"/>
              </w:rPr>
              <w:t xml:space="preserve">/s. </w:t>
            </w:r>
            <w:r w:rsidR="000C3B18" w:rsidRPr="004A220A">
              <w:rPr>
                <w:rFonts w:cstheme="minorHAnsi"/>
                <w:lang w:val="fr-FR"/>
              </w:rPr>
              <w:t>15</w:t>
            </w:r>
            <w:r w:rsidRPr="004A220A">
              <w:rPr>
                <w:rFonts w:cstheme="minorHAnsi"/>
                <w:lang w:val="fr-FR"/>
              </w:rPr>
              <w:t>-</w:t>
            </w:r>
            <w:r w:rsidR="000C3B18" w:rsidRPr="004A220A">
              <w:rPr>
                <w:rFonts w:cstheme="minorHAnsi"/>
                <w:lang w:val="fr-FR"/>
              </w:rPr>
              <w:t>16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FA91D" w14:textId="77777777" w:rsidR="000C3B18" w:rsidRPr="004A220A" w:rsidRDefault="000C3B18" w:rsidP="000C3B18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r w:rsidRPr="004A220A">
              <w:rPr>
                <w:rFonts w:eastAsia="Times New Roman" w:cstheme="minorHAnsi"/>
                <w:lang w:val="fr-FR"/>
              </w:rPr>
              <w:t>matériel imprimable 9</w:t>
            </w:r>
          </w:p>
          <w:p w14:paraId="44FAEEA8" w14:textId="4D8B155F" w:rsidR="00C21C8E" w:rsidRPr="004A220A" w:rsidRDefault="00C21C8E" w:rsidP="00C21C8E">
            <w:pPr>
              <w:spacing w:line="240" w:lineRule="auto"/>
              <w:rPr>
                <w:lang w:val="fr-FR"/>
              </w:rPr>
            </w:pPr>
          </w:p>
        </w:tc>
      </w:tr>
      <w:tr w:rsidR="00F343A1" w:rsidRPr="004A220A" w14:paraId="28DD5F04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BC2FF" w14:textId="77777777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12.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ED81" w14:textId="77777777" w:rsidR="000C3B18" w:rsidRPr="004A220A" w:rsidRDefault="000C3B18" w:rsidP="000C3B18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Chez le médecin</w:t>
            </w:r>
          </w:p>
          <w:p w14:paraId="43B8B50E" w14:textId="77777777" w:rsidR="00C21C8E" w:rsidRPr="004A220A" w:rsidRDefault="00C21C8E" w:rsidP="00C21C8E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553EFDFE" w14:textId="1C5B4EE1" w:rsidR="00787CCB" w:rsidRPr="004A220A" w:rsidRDefault="00787CCB" w:rsidP="00C21C8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U lekarza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2D356" w14:textId="77777777" w:rsidR="00C21C8E" w:rsidRPr="004A220A" w:rsidRDefault="00C21C8E" w:rsidP="00C21C8E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AAD6" w14:textId="17F81D3D" w:rsidR="000C3B18" w:rsidRPr="0089458A" w:rsidRDefault="000C3B18" w:rsidP="000C3B18">
            <w:pPr>
              <w:spacing w:line="240" w:lineRule="auto"/>
            </w:pPr>
            <w:r w:rsidRPr="0089458A">
              <w:t>porozumie</w:t>
            </w:r>
            <w:r w:rsidR="00E6069D" w:rsidRPr="0089458A">
              <w:t>wać</w:t>
            </w:r>
            <w:r w:rsidRPr="0089458A">
              <w:t xml:space="preserve"> </w:t>
            </w:r>
            <w:r w:rsidR="00E6069D" w:rsidRPr="0089458A">
              <w:t>się podczas wizyty lekarskiej;</w:t>
            </w:r>
          </w:p>
          <w:p w14:paraId="088303A0" w14:textId="5CBB723E" w:rsidR="000C3B18" w:rsidRPr="0089458A" w:rsidRDefault="000C3B18" w:rsidP="000C3B18">
            <w:pPr>
              <w:spacing w:line="240" w:lineRule="auto"/>
            </w:pPr>
            <w:r w:rsidRPr="0089458A">
              <w:t>opisywać stan zdrowia;</w:t>
            </w:r>
          </w:p>
          <w:p w14:paraId="284D5E9C" w14:textId="75230D20" w:rsidR="000C3B18" w:rsidRPr="0089458A" w:rsidRDefault="000C3B18" w:rsidP="000C3B18">
            <w:pPr>
              <w:spacing w:line="240" w:lineRule="auto"/>
            </w:pPr>
            <w:r w:rsidRPr="0089458A">
              <w:t>pytać o wskazówki i rady;</w:t>
            </w:r>
          </w:p>
          <w:p w14:paraId="3B33557F" w14:textId="77777777" w:rsidR="000C3B18" w:rsidRPr="004A220A" w:rsidRDefault="000C3B18" w:rsidP="000C3B18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dawać rady i wskazówki</w:t>
            </w:r>
          </w:p>
          <w:p w14:paraId="3D9270D2" w14:textId="4576333C" w:rsidR="00C21C8E" w:rsidRPr="004A220A" w:rsidRDefault="00C21C8E" w:rsidP="00C21C8E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B878" w14:textId="77777777" w:rsidR="000C3B18" w:rsidRPr="0089458A" w:rsidRDefault="000C3B18" w:rsidP="000C3B18">
            <w:pPr>
              <w:spacing w:line="240" w:lineRule="auto"/>
            </w:pPr>
            <w:r w:rsidRPr="0089458A">
              <w:t>choroby i symptomy chorób;</w:t>
            </w:r>
          </w:p>
          <w:p w14:paraId="6C29B17A" w14:textId="77777777" w:rsidR="000C3B18" w:rsidRPr="0089458A" w:rsidRDefault="000C3B18" w:rsidP="000C3B18">
            <w:pPr>
              <w:spacing w:line="240" w:lineRule="auto"/>
            </w:pPr>
            <w:r w:rsidRPr="0089458A">
              <w:t>odczucia fizyczne;</w:t>
            </w:r>
          </w:p>
          <w:p w14:paraId="35FEF564" w14:textId="6E707917" w:rsidR="00C21C8E" w:rsidRPr="004A220A" w:rsidRDefault="000C3B18" w:rsidP="00C21C8E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środki lecznicze i leki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5A77" w14:textId="6B30AF62" w:rsidR="00C21C8E" w:rsidRPr="0089458A" w:rsidRDefault="000C3B18" w:rsidP="00C21C8E">
            <w:pPr>
              <w:spacing w:line="240" w:lineRule="auto"/>
            </w:pPr>
            <w:r w:rsidRPr="0089458A">
              <w:t xml:space="preserve">użycie </w:t>
            </w:r>
            <w:r w:rsidR="00E6069D" w:rsidRPr="0089458A">
              <w:t>czasownika</w:t>
            </w:r>
          </w:p>
          <w:p w14:paraId="4C9799BB" w14:textId="46753A14" w:rsidR="00E6069D" w:rsidRPr="0089458A" w:rsidRDefault="00E6069D" w:rsidP="00E6069D">
            <w:pPr>
              <w:spacing w:line="240" w:lineRule="auto"/>
              <w:rPr>
                <w:i/>
              </w:rPr>
            </w:pPr>
            <w:r w:rsidRPr="0089458A">
              <w:rPr>
                <w:i/>
              </w:rPr>
              <w:t xml:space="preserve">devoir; </w:t>
            </w:r>
          </w:p>
          <w:p w14:paraId="58300D25" w14:textId="3F6017AB" w:rsidR="00E6069D" w:rsidRPr="0089458A" w:rsidRDefault="00E6069D" w:rsidP="00E6069D">
            <w:pPr>
              <w:spacing w:line="240" w:lineRule="auto"/>
              <w:rPr>
                <w:iCs/>
              </w:rPr>
            </w:pPr>
            <w:r w:rsidRPr="0089458A">
              <w:rPr>
                <w:iCs/>
              </w:rPr>
              <w:t xml:space="preserve">użycie formy </w:t>
            </w:r>
            <w:r w:rsidR="007F3B26" w:rsidRPr="0089458A">
              <w:rPr>
                <w:iCs/>
              </w:rPr>
              <w:t>bezosobowej</w:t>
            </w:r>
            <w:r w:rsidRPr="0089458A">
              <w:rPr>
                <w:iCs/>
              </w:rPr>
              <w:t xml:space="preserve"> czasownika</w:t>
            </w:r>
          </w:p>
          <w:p w14:paraId="40214964" w14:textId="24124BBD" w:rsidR="00E6069D" w:rsidRPr="0089458A" w:rsidRDefault="00E6069D" w:rsidP="00E6069D">
            <w:pPr>
              <w:spacing w:line="240" w:lineRule="auto"/>
            </w:pPr>
            <w:r w:rsidRPr="0089458A">
              <w:rPr>
                <w:i/>
              </w:rPr>
              <w:t>il faut</w:t>
            </w:r>
            <w:r w:rsidRPr="0089458A">
              <w:t>+ bezokolicznik;</w:t>
            </w:r>
          </w:p>
          <w:p w14:paraId="6CF04BF4" w14:textId="002F98DB" w:rsidR="00E6069D" w:rsidRPr="0089458A" w:rsidRDefault="00E6069D" w:rsidP="00E6069D">
            <w:pPr>
              <w:spacing w:line="240" w:lineRule="auto"/>
            </w:pPr>
            <w:r w:rsidRPr="0089458A">
              <w:t>tryb rozkazujący w formie twierdzącej</w:t>
            </w:r>
          </w:p>
          <w:p w14:paraId="007C4460" w14:textId="3F235C07" w:rsidR="00E6069D" w:rsidRPr="004A220A" w:rsidRDefault="00F7721F" w:rsidP="00C21C8E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- forma 2. os. l. poj.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C572" w14:textId="5DDC7533" w:rsidR="000C3B18" w:rsidRPr="0089458A" w:rsidRDefault="000C3B18" w:rsidP="000C3B18">
            <w:pPr>
              <w:spacing w:line="240" w:lineRule="auto"/>
            </w:pPr>
            <w:r w:rsidRPr="0089458A">
              <w:t>Francuska Służba Zdrowia;</w:t>
            </w:r>
          </w:p>
          <w:p w14:paraId="3A57CBC6" w14:textId="3DFE30B2" w:rsidR="000C3B18" w:rsidRPr="0089458A" w:rsidRDefault="000C3B18" w:rsidP="000C3B18">
            <w:pPr>
              <w:spacing w:line="240" w:lineRule="auto"/>
            </w:pPr>
            <w:r w:rsidRPr="0089458A">
              <w:t>tradycyjne i alternatywne metody leczenia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14DE9" w14:textId="5ED780C5" w:rsidR="00C21C8E" w:rsidRPr="004A220A" w:rsidRDefault="00F7721F" w:rsidP="00C21C8E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ćw. 5/s. 18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6C6EC" w14:textId="2B24595D" w:rsidR="00C21C8E" w:rsidRPr="004A220A" w:rsidRDefault="00C21C8E" w:rsidP="00C21C8E">
            <w:pPr>
              <w:spacing w:line="240" w:lineRule="auto"/>
              <w:rPr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ćw. </w:t>
            </w:r>
            <w:r w:rsidR="00F7721F" w:rsidRPr="004A220A">
              <w:rPr>
                <w:rFonts w:cstheme="minorHAnsi"/>
                <w:lang w:val="fr-FR"/>
              </w:rPr>
              <w:t>6-7</w:t>
            </w:r>
            <w:r w:rsidRPr="004A220A">
              <w:rPr>
                <w:rFonts w:cstheme="minorHAnsi"/>
                <w:lang w:val="fr-FR"/>
              </w:rPr>
              <w:t xml:space="preserve">/s. </w:t>
            </w:r>
            <w:r w:rsidR="00F7721F" w:rsidRPr="004A220A">
              <w:rPr>
                <w:rFonts w:cstheme="minorHAnsi"/>
                <w:lang w:val="fr-FR"/>
              </w:rPr>
              <w:t>16-17</w:t>
            </w:r>
            <w:r w:rsidRPr="004A220A">
              <w:rPr>
                <w:rFonts w:cstheme="minorHAnsi"/>
                <w:lang w:val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FD74" w14:textId="77777777" w:rsidR="00C21C8E" w:rsidRPr="004A220A" w:rsidRDefault="00C21C8E" w:rsidP="00C21C8E">
            <w:pPr>
              <w:spacing w:line="240" w:lineRule="auto"/>
              <w:rPr>
                <w:rFonts w:eastAsia="Times New Roman" w:cstheme="minorHAnsi"/>
                <w:lang w:val="fr-FR"/>
              </w:rPr>
            </w:pPr>
          </w:p>
          <w:p w14:paraId="243BE56D" w14:textId="77777777" w:rsidR="00C21C8E" w:rsidRPr="004A220A" w:rsidRDefault="00C21C8E" w:rsidP="00F7721F">
            <w:pPr>
              <w:spacing w:line="240" w:lineRule="auto"/>
              <w:rPr>
                <w:lang w:val="fr-FR"/>
              </w:rPr>
            </w:pPr>
          </w:p>
        </w:tc>
      </w:tr>
      <w:tr w:rsidR="00B245FF" w:rsidRPr="00B76B8B" w14:paraId="2FAF1270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2DCD1" w14:textId="77777777" w:rsidR="00F7721F" w:rsidRPr="004A220A" w:rsidRDefault="00F7721F" w:rsidP="00F7721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13.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5623" w14:textId="77777777" w:rsidR="00F7721F" w:rsidRPr="004A220A" w:rsidRDefault="00F7721F" w:rsidP="00F7721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Repose-toi ! Impératif présent </w:t>
            </w:r>
          </w:p>
          <w:p w14:paraId="2D1D69D0" w14:textId="77777777" w:rsidR="00F7721F" w:rsidRPr="004A220A" w:rsidRDefault="00F7721F" w:rsidP="00F7721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des verbes pronominaux</w:t>
            </w:r>
          </w:p>
          <w:p w14:paraId="3FBACE64" w14:textId="77777777" w:rsidR="00F7721F" w:rsidRPr="004A220A" w:rsidRDefault="00F7721F" w:rsidP="00F7721F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56ED1E20" w14:textId="5EFA87A6" w:rsidR="00787CCB" w:rsidRPr="004A220A" w:rsidRDefault="00787CCB" w:rsidP="00F7721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Tryb rozkazujący 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98578" w14:textId="77777777" w:rsidR="00F7721F" w:rsidRPr="004A220A" w:rsidRDefault="00F7721F" w:rsidP="00F7721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388A" w14:textId="77777777" w:rsidR="00F7721F" w:rsidRPr="0089458A" w:rsidRDefault="00F7721F" w:rsidP="00F7721F">
            <w:pPr>
              <w:spacing w:line="240" w:lineRule="auto"/>
            </w:pPr>
            <w:r w:rsidRPr="0089458A">
              <w:t>porozumiewać się podczas wizyty lekarskiej;</w:t>
            </w:r>
          </w:p>
          <w:p w14:paraId="73ECFA58" w14:textId="77777777" w:rsidR="00F7721F" w:rsidRPr="0089458A" w:rsidRDefault="00F7721F" w:rsidP="00F7721F">
            <w:pPr>
              <w:spacing w:line="240" w:lineRule="auto"/>
            </w:pPr>
            <w:r w:rsidRPr="0089458A">
              <w:t>opisywać stan zdrowia;</w:t>
            </w:r>
          </w:p>
          <w:p w14:paraId="654CF79B" w14:textId="77777777" w:rsidR="00F7721F" w:rsidRPr="0089458A" w:rsidRDefault="00F7721F" w:rsidP="00F7721F">
            <w:pPr>
              <w:spacing w:line="240" w:lineRule="auto"/>
            </w:pPr>
            <w:r w:rsidRPr="0089458A">
              <w:t>pytać o wskazówki i rady;</w:t>
            </w:r>
          </w:p>
          <w:p w14:paraId="54C3D60A" w14:textId="77777777" w:rsidR="00F7721F" w:rsidRPr="004A220A" w:rsidRDefault="00F7721F" w:rsidP="00F7721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dawać rady i wskazówki</w:t>
            </w:r>
          </w:p>
          <w:p w14:paraId="3F723040" w14:textId="0A7EE45F" w:rsidR="00F7721F" w:rsidRPr="004A220A" w:rsidRDefault="00F7721F" w:rsidP="00F7721F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449F" w14:textId="77777777" w:rsidR="00F7721F" w:rsidRPr="0089458A" w:rsidRDefault="00F7721F" w:rsidP="00F7721F">
            <w:pPr>
              <w:spacing w:line="240" w:lineRule="auto"/>
            </w:pPr>
            <w:r w:rsidRPr="0089458A">
              <w:t>symptomy chorób;</w:t>
            </w:r>
          </w:p>
          <w:p w14:paraId="1AB1D10F" w14:textId="7865B8F7" w:rsidR="00F7721F" w:rsidRPr="0089458A" w:rsidRDefault="00F7721F" w:rsidP="00F7721F">
            <w:pPr>
              <w:spacing w:line="240" w:lineRule="auto"/>
            </w:pPr>
            <w:r w:rsidRPr="0089458A">
              <w:t>środki lecznicze i lekarstwa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9803" w14:textId="2EC35B6D" w:rsidR="00F7721F" w:rsidRPr="0089458A" w:rsidRDefault="00F7721F" w:rsidP="00F7721F">
            <w:pPr>
              <w:spacing w:line="240" w:lineRule="auto"/>
            </w:pPr>
            <w:r w:rsidRPr="0089458A">
              <w:t>tryb rozkazujący w formie twierdzącej</w:t>
            </w:r>
          </w:p>
          <w:p w14:paraId="36FA1FF6" w14:textId="77777777" w:rsidR="00F7721F" w:rsidRPr="0089458A" w:rsidRDefault="00F7721F" w:rsidP="00F7721F">
            <w:pPr>
              <w:spacing w:line="240" w:lineRule="auto"/>
            </w:pPr>
            <w:r w:rsidRPr="0089458A">
              <w:t>- forma 2. os. l. mn.;</w:t>
            </w:r>
          </w:p>
          <w:p w14:paraId="32ADDCB4" w14:textId="7C8C72E3" w:rsidR="00F7721F" w:rsidRPr="004A220A" w:rsidRDefault="00F7721F" w:rsidP="00F7721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tryb rozkazujący czasowników zwrotnych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BE54" w14:textId="4B1A975F" w:rsidR="00F7721F" w:rsidRPr="0089458A" w:rsidRDefault="00F7721F" w:rsidP="00F7721F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tradycyjne i alternatywne metody leczenia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8DA9" w14:textId="7722371B" w:rsidR="00F7721F" w:rsidRPr="004A220A" w:rsidRDefault="00F7721F" w:rsidP="00F7721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lang w:val="fr-FR"/>
              </w:rPr>
              <w:t>ćw. 6,7/s. 19-20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4A83" w14:textId="6168756D" w:rsidR="00F7721F" w:rsidRPr="004A220A" w:rsidRDefault="00F7721F" w:rsidP="00F7721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ćw. </w:t>
            </w:r>
            <w:r w:rsidR="00F616B1" w:rsidRPr="004A220A">
              <w:rPr>
                <w:rFonts w:cstheme="minorHAnsi"/>
                <w:lang w:val="fr-FR"/>
              </w:rPr>
              <w:t>9</w:t>
            </w:r>
            <w:r w:rsidRPr="004A220A">
              <w:rPr>
                <w:rFonts w:cstheme="minorHAnsi"/>
                <w:lang w:val="fr-FR"/>
              </w:rPr>
              <w:t xml:space="preserve">/s. </w:t>
            </w:r>
            <w:r w:rsidR="00F616B1" w:rsidRPr="004A220A">
              <w:rPr>
                <w:rFonts w:cstheme="minorHAnsi"/>
                <w:lang w:val="fr-FR"/>
              </w:rPr>
              <w:t>18</w:t>
            </w:r>
            <w:r w:rsidRPr="004A220A">
              <w:rPr>
                <w:rFonts w:cstheme="minorHAnsi"/>
                <w:lang w:val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646D1" w14:textId="77777777" w:rsidR="00F7721F" w:rsidRPr="004A220A" w:rsidRDefault="00F7721F" w:rsidP="00F7721F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r w:rsidRPr="004A220A">
              <w:rPr>
                <w:rFonts w:eastAsia="Times New Roman" w:cstheme="minorHAnsi"/>
                <w:lang w:val="fr-FR"/>
              </w:rPr>
              <w:t>petites épreuves 6A et 6B</w:t>
            </w:r>
          </w:p>
          <w:p w14:paraId="1968AF4E" w14:textId="77777777" w:rsidR="00F7721F" w:rsidRPr="004A220A" w:rsidRDefault="00F7721F" w:rsidP="00F7721F">
            <w:pPr>
              <w:spacing w:line="240" w:lineRule="auto"/>
              <w:rPr>
                <w:rFonts w:eastAsia="Times New Roman" w:cstheme="minorHAnsi"/>
                <w:lang w:val="fr-FR"/>
              </w:rPr>
            </w:pPr>
          </w:p>
          <w:p w14:paraId="047C4D53" w14:textId="6C47CBF7" w:rsidR="00F7721F" w:rsidRPr="004A220A" w:rsidRDefault="00F7721F" w:rsidP="00F7721F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r w:rsidRPr="004A220A">
              <w:rPr>
                <w:rFonts w:eastAsia="Times New Roman" w:cstheme="minorHAnsi"/>
                <w:lang w:val="fr-FR"/>
              </w:rPr>
              <w:t>matériel projetable 2</w:t>
            </w:r>
          </w:p>
        </w:tc>
      </w:tr>
      <w:tr w:rsidR="00F616B1" w:rsidRPr="004A220A" w14:paraId="2F7BB30B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D7F8" w14:textId="3AED36EF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14.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1A04" w14:textId="77777777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“Fil santé jeunes”- donner </w:t>
            </w:r>
          </w:p>
          <w:p w14:paraId="704CCDE9" w14:textId="62D90E13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lastRenderedPageBreak/>
              <w:t xml:space="preserve">des </w:t>
            </w:r>
            <w:r w:rsidR="004A220A" w:rsidRPr="004A220A">
              <w:rPr>
                <w:rFonts w:cstheme="minorHAnsi"/>
                <w:lang w:val="fr-FR"/>
              </w:rPr>
              <w:t>recommandations</w:t>
            </w:r>
          </w:p>
          <w:p w14:paraId="4D1EC477" w14:textId="77777777" w:rsidR="008211E8" w:rsidRPr="001465D3" w:rsidRDefault="008211E8" w:rsidP="00F616B1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5BB60262" w14:textId="0880B7FB" w:rsidR="00787CCB" w:rsidRPr="0089458A" w:rsidRDefault="00787CCB" w:rsidP="00F616B1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Jak udzielać rad I wskazówek?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59C4" w14:textId="16A54E8C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lastRenderedPageBreak/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3E97" w14:textId="77777777" w:rsidR="00F616B1" w:rsidRPr="0089458A" w:rsidRDefault="00F616B1" w:rsidP="00F616B1">
            <w:pPr>
              <w:spacing w:line="240" w:lineRule="auto"/>
            </w:pPr>
            <w:r w:rsidRPr="0089458A">
              <w:t xml:space="preserve">porozumiewać się podczas </w:t>
            </w:r>
            <w:r w:rsidRPr="0089458A">
              <w:lastRenderedPageBreak/>
              <w:t>wizyty lekarskiej;</w:t>
            </w:r>
          </w:p>
          <w:p w14:paraId="1298E786" w14:textId="77777777" w:rsidR="00F616B1" w:rsidRPr="0089458A" w:rsidRDefault="00F616B1" w:rsidP="00F616B1">
            <w:pPr>
              <w:spacing w:line="240" w:lineRule="auto"/>
            </w:pPr>
            <w:r w:rsidRPr="0089458A">
              <w:t>opisywać stan zdrowia;</w:t>
            </w:r>
          </w:p>
          <w:p w14:paraId="0EF6A9CB" w14:textId="77777777" w:rsidR="00F616B1" w:rsidRPr="0089458A" w:rsidRDefault="00F616B1" w:rsidP="00F616B1">
            <w:pPr>
              <w:spacing w:line="240" w:lineRule="auto"/>
            </w:pPr>
            <w:r w:rsidRPr="0089458A">
              <w:t>pytać o wskazówki i rady;</w:t>
            </w:r>
          </w:p>
          <w:p w14:paraId="27DC875F" w14:textId="77777777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dawać rady i wskazówki</w:t>
            </w:r>
          </w:p>
          <w:p w14:paraId="6D2EB12E" w14:textId="77777777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6293B" w14:textId="6151E4E3" w:rsidR="00F616B1" w:rsidRPr="0089458A" w:rsidRDefault="00F616B1" w:rsidP="00F616B1">
            <w:pPr>
              <w:spacing w:line="240" w:lineRule="auto"/>
            </w:pPr>
            <w:r w:rsidRPr="0089458A">
              <w:lastRenderedPageBreak/>
              <w:t>symptomy chorób;</w:t>
            </w:r>
          </w:p>
          <w:p w14:paraId="1DC6C557" w14:textId="04CAD8E3" w:rsidR="00F616B1" w:rsidRPr="0089458A" w:rsidRDefault="00F616B1" w:rsidP="00F616B1">
            <w:pPr>
              <w:spacing w:line="240" w:lineRule="auto"/>
            </w:pPr>
            <w:r w:rsidRPr="0089458A">
              <w:lastRenderedPageBreak/>
              <w:t>odczucia fizyczne;</w:t>
            </w:r>
          </w:p>
          <w:p w14:paraId="33503104" w14:textId="75E88629" w:rsidR="00F616B1" w:rsidRPr="0089458A" w:rsidRDefault="00F616B1" w:rsidP="00F616B1">
            <w:pPr>
              <w:spacing w:line="240" w:lineRule="auto"/>
            </w:pPr>
            <w:r w:rsidRPr="0089458A">
              <w:t>środki lecznicze i lekarstwa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E199" w14:textId="77777777" w:rsidR="00F616B1" w:rsidRPr="0089458A" w:rsidRDefault="00F616B1" w:rsidP="00F616B1">
            <w:pPr>
              <w:spacing w:line="240" w:lineRule="auto"/>
            </w:pPr>
            <w:r w:rsidRPr="0089458A">
              <w:lastRenderedPageBreak/>
              <w:t xml:space="preserve">tryb rozkazujący w </w:t>
            </w:r>
            <w:r w:rsidRPr="0089458A">
              <w:lastRenderedPageBreak/>
              <w:t>formie twierdzącej;</w:t>
            </w:r>
          </w:p>
          <w:p w14:paraId="5FD68F9F" w14:textId="3E219AB5" w:rsidR="00F616B1" w:rsidRPr="0089458A" w:rsidRDefault="00F616B1" w:rsidP="00F616B1">
            <w:pPr>
              <w:spacing w:line="240" w:lineRule="auto"/>
              <w:rPr>
                <w:iCs/>
              </w:rPr>
            </w:pPr>
            <w:r w:rsidRPr="0089458A">
              <w:t xml:space="preserve">użycie czasownika </w:t>
            </w:r>
            <w:r w:rsidRPr="0089458A">
              <w:rPr>
                <w:i/>
              </w:rPr>
              <w:t xml:space="preserve">avoir </w:t>
            </w:r>
            <w:r w:rsidRPr="0089458A">
              <w:rPr>
                <w:iCs/>
              </w:rPr>
              <w:t>(w opisach stanu zdrowia);</w:t>
            </w:r>
          </w:p>
          <w:p w14:paraId="2A6AC622" w14:textId="78366BAC" w:rsidR="00787CCB" w:rsidRPr="00623F45" w:rsidRDefault="00787CCB" w:rsidP="00787CCB">
            <w:pPr>
              <w:spacing w:line="240" w:lineRule="auto"/>
              <w:rPr>
                <w:i/>
                <w:iCs/>
                <w:lang w:val="fr-FR"/>
              </w:rPr>
            </w:pPr>
            <w:r w:rsidRPr="00623F45">
              <w:rPr>
                <w:iCs/>
                <w:lang w:val="fr-FR"/>
              </w:rPr>
              <w:t xml:space="preserve">zdanie warunkowe 1. </w:t>
            </w:r>
            <w:r w:rsidR="007F3B26" w:rsidRPr="00623F45">
              <w:rPr>
                <w:iCs/>
                <w:lang w:val="fr-FR"/>
              </w:rPr>
              <w:t xml:space="preserve">typu </w:t>
            </w:r>
            <w:r w:rsidR="007F3B26" w:rsidRPr="00623F45">
              <w:rPr>
                <w:i/>
                <w:iCs/>
                <w:lang w:val="fr-FR"/>
              </w:rPr>
              <w:t>Si</w:t>
            </w:r>
            <w:r w:rsidRPr="00623F45">
              <w:rPr>
                <w:i/>
                <w:iCs/>
                <w:lang w:val="fr-FR"/>
              </w:rPr>
              <w:t xml:space="preserve"> + présent + présent/ impératif</w:t>
            </w:r>
          </w:p>
          <w:p w14:paraId="2675314F" w14:textId="5D3FC2E4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68C8" w14:textId="77777777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ACA0" w14:textId="64788B59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lang w:val="fr-FR"/>
              </w:rPr>
              <w:t>ćw. 9,10/s. 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6C97" w14:textId="4DC81B3F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ćw. 11-14/s. 20-22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50BB" w14:textId="77777777" w:rsidR="00F616B1" w:rsidRPr="004A220A" w:rsidRDefault="00F616B1" w:rsidP="00F616B1">
            <w:pPr>
              <w:spacing w:line="240" w:lineRule="auto"/>
              <w:rPr>
                <w:rFonts w:eastAsia="Times New Roman" w:cstheme="minorHAnsi"/>
                <w:lang w:val="fr-FR"/>
              </w:rPr>
            </w:pPr>
            <w:r w:rsidRPr="004A220A">
              <w:rPr>
                <w:rFonts w:eastAsia="Times New Roman" w:cstheme="minorHAnsi"/>
                <w:lang w:val="fr-FR"/>
              </w:rPr>
              <w:t>matériel imprimable 10</w:t>
            </w:r>
          </w:p>
          <w:p w14:paraId="3C269700" w14:textId="77777777" w:rsidR="00F616B1" w:rsidRPr="004A220A" w:rsidRDefault="00F616B1" w:rsidP="00F616B1">
            <w:pPr>
              <w:spacing w:line="240" w:lineRule="auto"/>
              <w:rPr>
                <w:rFonts w:eastAsia="Times New Roman" w:cstheme="minorHAnsi"/>
                <w:lang w:val="fr-FR"/>
              </w:rPr>
            </w:pPr>
          </w:p>
        </w:tc>
      </w:tr>
      <w:tr w:rsidR="00F616B1" w:rsidRPr="004A220A" w14:paraId="63D16EE8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32FBF" w14:textId="77777777" w:rsidR="00F616B1" w:rsidRPr="0089458A" w:rsidRDefault="00F616B1" w:rsidP="008211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89458A">
              <w:rPr>
                <w:b/>
              </w:rPr>
              <w:t xml:space="preserve">Treści nauczania z podstawy programowej: </w:t>
            </w:r>
          </w:p>
          <w:p w14:paraId="7A2BA327" w14:textId="77777777" w:rsidR="00F616B1" w:rsidRPr="0089458A" w:rsidRDefault="00F616B1" w:rsidP="008211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89458A">
              <w:rPr>
                <w:b/>
              </w:rPr>
              <w:t xml:space="preserve">III.2.0 </w:t>
            </w:r>
          </w:p>
          <w:p w14:paraId="771EF72A" w14:textId="0B44A32C" w:rsidR="00F616B1" w:rsidRPr="0089458A" w:rsidRDefault="00F616B1" w:rsidP="008211E8">
            <w:pPr>
              <w:spacing w:line="240" w:lineRule="auto"/>
              <w:jc w:val="both"/>
            </w:pPr>
            <w:r w:rsidRPr="0089458A">
              <w:t>Uczeń: posługuje się podstawowym zasobem środków językowych w zakresie tematu: człowiek (I.1), życie prywatne (I.5), zdrowie (I.11</w:t>
            </w:r>
            <w:r w:rsidR="00FE440F">
              <w:t>)</w:t>
            </w:r>
            <w:r w:rsidRPr="0089458A">
              <w:t>; rozumie proste wypowiedzi ustne: reaguje na polecenia (II.1), określa główną myśl wypowiedzi (II.2), określa intencje nadawcy (II.3), znajduje w wypowiedzi określone informacje (II.5)</w:t>
            </w:r>
            <w:r w:rsidR="00FE440F">
              <w:t xml:space="preserve">, </w:t>
            </w:r>
            <w:r w:rsidR="00FE440F" w:rsidRPr="00FE440F">
              <w:t>rozróżnia formalny i nieformalny styl wypowiedzi (II.6)</w:t>
            </w:r>
            <w:r w:rsidR="00FE440F">
              <w:t xml:space="preserve">; </w:t>
            </w:r>
            <w:r w:rsidRPr="0089458A">
              <w:t xml:space="preserve"> rozumie proste wypowiedzi pisemne: określa główną myśl tekstu (III.1), określa intencje nadawcy tekstu (III.2), </w:t>
            </w:r>
            <w:r w:rsidR="007F3B26" w:rsidRPr="0089458A">
              <w:t>określa</w:t>
            </w:r>
            <w:r w:rsidRPr="0089458A">
              <w:t xml:space="preserve">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</w:t>
            </w:r>
            <w:r w:rsidR="007F3B26" w:rsidRPr="0089458A">
              <w:t>doświadczeniach</w:t>
            </w:r>
            <w:r w:rsidRPr="0089458A">
              <w:t xml:space="preserve"> i wydarzeniach z przeszłości i teraźniejszości (IV.2), przedstawia fakty z przeszłości i </w:t>
            </w:r>
            <w:r w:rsidR="007F3B26" w:rsidRPr="0089458A">
              <w:t>teraźniejszości</w:t>
            </w:r>
            <w:r w:rsidRPr="0089458A">
              <w:t xml:space="preserve"> (IV.3), wyraża uczucia i emocje (IV.7); tworzy proste wypowiedzi pisemne: opisuje ludzi, przedmioty, zwierzęta, miejsca i zjawiska (V.1), </w:t>
            </w:r>
            <w:r w:rsidRPr="003F5473">
              <w:t xml:space="preserve">opowiada o czynnościach, doświadczeniach i wydarzeniach z przeszłości i teraźniejszości (V.2), przedstawia fakty z przeszłości i teraźniejszości (V.3),  wyraża i uzasadnia swoje opinie (V.6); reaguje ustnie: nawiązuje kontakty towarzyskie, rozpoczyna, prowadzi i kończy rozmowę (VI.2), </w:t>
            </w:r>
            <w:r w:rsidR="00FE440F" w:rsidRPr="003F5473">
              <w:t>prosi o radę i udziela rady (VI.9), nakazuje, zakazuje (VI.11),</w:t>
            </w:r>
            <w:r w:rsidRPr="003F5473">
              <w:t xml:space="preserve"> uzyskuje i przekazuje informacje i wyjaśnienia </w:t>
            </w:r>
            <w:r w:rsidRPr="0089458A">
              <w:t>(VI.3), wyraża uczucia i emocje (VI.13), stosuje zwroty i formy grzecznościowe (VI. 14);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79FD0AF4" w14:textId="77777777" w:rsidR="00F616B1" w:rsidRPr="0089458A" w:rsidRDefault="00F616B1" w:rsidP="008211E8">
            <w:pPr>
              <w:spacing w:line="240" w:lineRule="auto"/>
              <w:jc w:val="both"/>
              <w:rPr>
                <w:b/>
                <w:bCs/>
              </w:rPr>
            </w:pPr>
            <w:r w:rsidRPr="0089458A">
              <w:rPr>
                <w:b/>
                <w:bCs/>
              </w:rPr>
              <w:t>III.2.</w:t>
            </w:r>
          </w:p>
          <w:p w14:paraId="4783B62A" w14:textId="3DF257A0" w:rsidR="003F5473" w:rsidRPr="003F5473" w:rsidRDefault="003F5473" w:rsidP="008211E8">
            <w:pPr>
              <w:spacing w:line="240" w:lineRule="auto"/>
              <w:jc w:val="both"/>
            </w:pPr>
            <w:r w:rsidRPr="003F5473">
              <w:lastRenderedPageBreak/>
              <w:t>Uczeń: posługuje się podstawowym zasobem środków językowych w zakresie tematu: człowiek (I.1), życie prywatne (I.5), zdrowie (I.11); rozumie proste wypowiedzi ustne: reaguje na polecenia (II.1), określa główną myśl wypowiedzi (II.2), określa intencje nadawcy (II.3), znajduje w wypowiedzi określone informacje (II.5), rozróżnia formalny i nieformalny styl wypowiedzi (II.6);  rozumie proste wypowiedzi pisemne: określa główną myśl tekstu (III.1), określa intencje nadawcy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 wyraża i uzasadnia swoje opinie (V.6); reaguje ustnie: nawiązuje kontakty towarzyskie, rozpoczyna, prowadzi i kończy rozmowę (VI.2), prosi o radę i udziela rady (VI.9), nakazuje, zakazuje (VI.11), uzyskuje i przekazuje informacje i wyjaśnienia (VI.3), wyraża uczucia i emocje (VI.13), stosuje zwroty i formy grzecznościowe (VI. 14);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7B9A26DA" w14:textId="6FDF0CC7" w:rsidR="00F616B1" w:rsidRPr="0089458A" w:rsidRDefault="00F616B1" w:rsidP="008211E8">
            <w:pPr>
              <w:spacing w:line="240" w:lineRule="auto"/>
              <w:jc w:val="both"/>
            </w:pPr>
          </w:p>
        </w:tc>
      </w:tr>
      <w:tr w:rsidR="00F616B1" w:rsidRPr="004A220A" w14:paraId="1E882324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7498A1E7" w14:textId="256DA108" w:rsidR="00F616B1" w:rsidRPr="004A220A" w:rsidRDefault="007F3B26" w:rsidP="00F616B1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lastRenderedPageBreak/>
              <w:t>ÉTAPE</w:t>
            </w:r>
            <w:r w:rsidR="00F616B1" w:rsidRPr="004A220A">
              <w:rPr>
                <w:lang w:val="fr-FR"/>
              </w:rPr>
              <w:t xml:space="preserve"> 3</w:t>
            </w:r>
          </w:p>
        </w:tc>
      </w:tr>
      <w:tr w:rsidR="00B245FF" w:rsidRPr="004A220A" w14:paraId="0BD70EB2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BC7B0" w14:textId="77777777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15.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9109" w14:textId="77777777" w:rsidR="007B30DD" w:rsidRPr="004A220A" w:rsidRDefault="007B30DD" w:rsidP="007B30DD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La santé dans nos assiettes !</w:t>
            </w:r>
          </w:p>
          <w:p w14:paraId="71B1F818" w14:textId="77777777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63A5B886" w14:textId="3F621E0E" w:rsidR="00787CCB" w:rsidRPr="0089458A" w:rsidRDefault="00787CCB" w:rsidP="00F616B1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 xml:space="preserve">Zdrowie na talerzu – </w:t>
            </w:r>
            <w:r w:rsidR="007F3B26" w:rsidRPr="0089458A">
              <w:rPr>
                <w:rFonts w:cstheme="minorHAnsi"/>
              </w:rPr>
              <w:t>artykuły żywnościowe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4C937" w14:textId="77777777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47F1" w14:textId="77777777" w:rsidR="00F616B1" w:rsidRPr="0089458A" w:rsidRDefault="0090180E" w:rsidP="00F616B1">
            <w:pPr>
              <w:spacing w:line="240" w:lineRule="auto"/>
            </w:pPr>
            <w:r w:rsidRPr="0089458A">
              <w:t>oceniać i opisywać produkty żywnościowe;</w:t>
            </w:r>
          </w:p>
          <w:p w14:paraId="37C82955" w14:textId="3B050CF0" w:rsidR="0090180E" w:rsidRPr="0089458A" w:rsidRDefault="0090180E" w:rsidP="00F616B1">
            <w:pPr>
              <w:spacing w:line="240" w:lineRule="auto"/>
            </w:pPr>
            <w:r w:rsidRPr="0089458A">
              <w:t xml:space="preserve">wyrażać swoje upodobania i preferencje </w:t>
            </w:r>
            <w:r w:rsidR="007F3B26" w:rsidRPr="0089458A">
              <w:t>żywieniowe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2D91" w14:textId="69F0F496" w:rsidR="00F616B1" w:rsidRPr="004A220A" w:rsidRDefault="0090180E" w:rsidP="00F616B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artykuły żywnościowe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8D2C4" w14:textId="27BFDE5C" w:rsidR="00F616B1" w:rsidRPr="004A220A" w:rsidRDefault="0090180E" w:rsidP="00F616B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rodzajniki cząstkowe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A80CC" w14:textId="77777777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D28C" w14:textId="5E5A4ED9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ćw. </w:t>
            </w:r>
            <w:r w:rsidR="0090180E" w:rsidRPr="004A220A">
              <w:rPr>
                <w:rFonts w:cstheme="minorHAnsi"/>
                <w:lang w:val="fr-FR"/>
              </w:rPr>
              <w:t>1</w:t>
            </w:r>
            <w:r w:rsidRPr="004A220A">
              <w:rPr>
                <w:rFonts w:cstheme="minorHAnsi"/>
                <w:lang w:val="fr-FR"/>
              </w:rPr>
              <w:t xml:space="preserve">/s. </w:t>
            </w:r>
            <w:r w:rsidR="00350DA5" w:rsidRPr="004A220A">
              <w:rPr>
                <w:rFonts w:cstheme="minorHAnsi"/>
                <w:lang w:val="fr-FR"/>
              </w:rPr>
              <w:t>23</w:t>
            </w:r>
          </w:p>
          <w:p w14:paraId="6E4369F3" w14:textId="0EFA58E2" w:rsidR="00350DA5" w:rsidRPr="004A220A" w:rsidRDefault="00350DA5" w:rsidP="00350DA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ćw. 4/s. 24</w:t>
            </w:r>
          </w:p>
          <w:p w14:paraId="307926CB" w14:textId="77777777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FCBC" w14:textId="039DF6C1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ćw. </w:t>
            </w:r>
            <w:r w:rsidR="00350DA5" w:rsidRPr="004A220A">
              <w:rPr>
                <w:rFonts w:cstheme="minorHAnsi"/>
                <w:lang w:val="fr-FR"/>
              </w:rPr>
              <w:t>1-2</w:t>
            </w:r>
            <w:r w:rsidRPr="004A220A">
              <w:rPr>
                <w:rFonts w:cstheme="minorHAnsi"/>
                <w:lang w:val="fr-FR"/>
              </w:rPr>
              <w:t xml:space="preserve">/s. </w:t>
            </w:r>
            <w:r w:rsidR="00350DA5" w:rsidRPr="004A220A">
              <w:rPr>
                <w:rFonts w:cstheme="minorHAnsi"/>
                <w:lang w:val="fr-FR"/>
              </w:rPr>
              <w:t>23</w:t>
            </w:r>
          </w:p>
          <w:p w14:paraId="3CD97A9C" w14:textId="73BF251B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ćw. </w:t>
            </w:r>
            <w:r w:rsidR="00350DA5" w:rsidRPr="004A220A">
              <w:rPr>
                <w:rFonts w:cstheme="minorHAnsi"/>
                <w:lang w:val="fr-FR"/>
              </w:rPr>
              <w:t>5-6</w:t>
            </w:r>
            <w:r w:rsidRPr="004A220A">
              <w:rPr>
                <w:rFonts w:cstheme="minorHAnsi"/>
                <w:lang w:val="fr-FR"/>
              </w:rPr>
              <w:t xml:space="preserve">/s. </w:t>
            </w:r>
            <w:r w:rsidR="00350DA5" w:rsidRPr="004A220A">
              <w:rPr>
                <w:rFonts w:cstheme="minorHAnsi"/>
                <w:lang w:val="fr-FR"/>
              </w:rPr>
              <w:t>24</w:t>
            </w:r>
          </w:p>
          <w:p w14:paraId="7E4182FE" w14:textId="77777777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DE8D" w14:textId="1518CF86" w:rsidR="0090180E" w:rsidRPr="004A220A" w:rsidRDefault="0090180E" w:rsidP="0090180E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petites épreuves 7A </w:t>
            </w:r>
            <w:r w:rsidR="004A220A">
              <w:rPr>
                <w:lang w:val="fr-FR"/>
              </w:rPr>
              <w:t>i</w:t>
            </w:r>
            <w:r w:rsidRPr="004A220A">
              <w:rPr>
                <w:lang w:val="fr-FR"/>
              </w:rPr>
              <w:t xml:space="preserve"> 7B</w:t>
            </w:r>
          </w:p>
          <w:p w14:paraId="324B3FB0" w14:textId="74ABAA27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</w:p>
        </w:tc>
      </w:tr>
      <w:tr w:rsidR="00B245FF" w:rsidRPr="004A220A" w14:paraId="0CAACDD6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B6847" w14:textId="77777777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16.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8180" w14:textId="77777777" w:rsidR="00F616B1" w:rsidRPr="0089458A" w:rsidRDefault="00350DA5" w:rsidP="00F616B1">
            <w:pPr>
              <w:spacing w:line="240" w:lineRule="auto"/>
              <w:rPr>
                <w:rFonts w:cstheme="minorHAnsi"/>
              </w:rPr>
            </w:pPr>
            <w:r w:rsidRPr="004A220A">
              <w:rPr>
                <w:rFonts w:cstheme="minorHAnsi"/>
                <w:lang w:val="fr-FR"/>
              </w:rPr>
              <w:t xml:space="preserve">« Les poissons, je les achète à la poissonnerie ». </w:t>
            </w:r>
            <w:r w:rsidRPr="0089458A">
              <w:rPr>
                <w:rFonts w:cstheme="minorHAnsi"/>
              </w:rPr>
              <w:t>Pronoms COD</w:t>
            </w:r>
          </w:p>
          <w:p w14:paraId="3E663DFF" w14:textId="77777777" w:rsidR="00787CCB" w:rsidRPr="0089458A" w:rsidRDefault="00787CCB" w:rsidP="00F616B1">
            <w:pPr>
              <w:spacing w:line="240" w:lineRule="auto"/>
              <w:rPr>
                <w:rFonts w:cstheme="minorHAnsi"/>
              </w:rPr>
            </w:pPr>
          </w:p>
          <w:p w14:paraId="1DC8B4CB" w14:textId="5720281B" w:rsidR="00787CCB" w:rsidRPr="0089458A" w:rsidRDefault="00787CCB" w:rsidP="00F616B1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Zaimki dopełnienia bliższego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C9AD3" w14:textId="77777777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6AA4" w14:textId="3EED1F5D" w:rsidR="00F616B1" w:rsidRPr="0089458A" w:rsidRDefault="00350DA5" w:rsidP="00F616B1">
            <w:pPr>
              <w:spacing w:line="240" w:lineRule="auto"/>
              <w:rPr>
                <w:color w:val="FF0000"/>
              </w:rPr>
            </w:pPr>
            <w:r w:rsidRPr="003F5473">
              <w:t xml:space="preserve">mówić o produktach żywnościowych i </w:t>
            </w:r>
            <w:r w:rsidR="007F3B26" w:rsidRPr="003F5473">
              <w:t>zakupach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7A23" w14:textId="77777777" w:rsidR="00F616B1" w:rsidRPr="004A220A" w:rsidRDefault="00350DA5" w:rsidP="00F616B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produkty żywnościowe;</w:t>
            </w:r>
          </w:p>
          <w:p w14:paraId="7AA06077" w14:textId="20D0F8F9" w:rsidR="00350DA5" w:rsidRPr="004A220A" w:rsidRDefault="00350DA5" w:rsidP="00F616B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nazwy sklepów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A04D" w14:textId="128D424E" w:rsidR="00F616B1" w:rsidRPr="004A220A" w:rsidRDefault="00350DA5" w:rsidP="00F616B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zaimki dopełnienia bliższego COD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998A" w14:textId="77777777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2CC8" w14:textId="77777777" w:rsidR="00350DA5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ćw. </w:t>
            </w:r>
            <w:r w:rsidR="00350DA5" w:rsidRPr="004A220A">
              <w:rPr>
                <w:rFonts w:cstheme="minorHAnsi"/>
                <w:lang w:val="fr-FR"/>
              </w:rPr>
              <w:t>2-6</w:t>
            </w:r>
            <w:r w:rsidRPr="004A220A">
              <w:rPr>
                <w:rFonts w:cstheme="minorHAnsi"/>
                <w:lang w:val="fr-FR"/>
              </w:rPr>
              <w:t>/</w:t>
            </w:r>
          </w:p>
          <w:p w14:paraId="24022ECF" w14:textId="5AA13D72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s. </w:t>
            </w:r>
            <w:r w:rsidR="00350DA5" w:rsidRPr="004A220A">
              <w:rPr>
                <w:rFonts w:cstheme="minorHAnsi"/>
                <w:lang w:val="fr-FR"/>
              </w:rPr>
              <w:t>24-26</w:t>
            </w:r>
          </w:p>
          <w:p w14:paraId="02CA6F5A" w14:textId="77777777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935B" w14:textId="1CB6C18C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ćw. </w:t>
            </w:r>
            <w:r w:rsidR="00350DA5" w:rsidRPr="004A220A">
              <w:rPr>
                <w:rFonts w:cstheme="minorHAnsi"/>
                <w:lang w:val="fr-FR"/>
              </w:rPr>
              <w:t>7</w:t>
            </w:r>
            <w:r w:rsidRPr="004A220A">
              <w:rPr>
                <w:rFonts w:cstheme="minorHAnsi"/>
                <w:lang w:val="fr-FR"/>
              </w:rPr>
              <w:t xml:space="preserve">/s. </w:t>
            </w:r>
            <w:r w:rsidR="00350DA5" w:rsidRPr="004A220A">
              <w:rPr>
                <w:rFonts w:cstheme="minorHAnsi"/>
                <w:lang w:val="fr-FR"/>
              </w:rPr>
              <w:t>25</w:t>
            </w:r>
          </w:p>
          <w:p w14:paraId="7CDE75CE" w14:textId="77777777" w:rsidR="00F616B1" w:rsidRPr="004A220A" w:rsidRDefault="00F616B1" w:rsidP="00350DA5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CE85" w14:textId="77777777" w:rsidR="00350DA5" w:rsidRPr="004A220A" w:rsidRDefault="00350DA5" w:rsidP="00350DA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matériel projetable 3</w:t>
            </w:r>
          </w:p>
          <w:p w14:paraId="7D5A4F8D" w14:textId="78AB99C5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</w:p>
        </w:tc>
      </w:tr>
      <w:tr w:rsidR="00B245FF" w:rsidRPr="004A220A" w14:paraId="7579F922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736BA" w14:textId="77777777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lastRenderedPageBreak/>
              <w:t>17.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48B0" w14:textId="77777777" w:rsidR="00350DA5" w:rsidRPr="00623F45" w:rsidRDefault="00350DA5" w:rsidP="00350DA5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>Les Français, mangeurs des grenouilles</w:t>
            </w:r>
          </w:p>
          <w:p w14:paraId="0144554D" w14:textId="77777777" w:rsidR="00F616B1" w:rsidRPr="00623F45" w:rsidRDefault="00F616B1" w:rsidP="00350DA5">
            <w:pPr>
              <w:spacing w:line="240" w:lineRule="auto"/>
              <w:rPr>
                <w:rFonts w:cstheme="minorHAnsi"/>
              </w:rPr>
            </w:pPr>
          </w:p>
          <w:p w14:paraId="6B65DE6A" w14:textId="45A90502" w:rsidR="00787CCB" w:rsidRPr="00623F45" w:rsidRDefault="00B76B8B" w:rsidP="00350DA5">
            <w:pPr>
              <w:spacing w:line="240" w:lineRule="auto"/>
              <w:rPr>
                <w:rFonts w:cstheme="minorHAnsi"/>
              </w:rPr>
            </w:pPr>
            <w:r w:rsidRPr="00507EC9">
              <w:rPr>
                <w:rFonts w:cstheme="minorHAnsi"/>
                <w:color w:val="000000" w:themeColor="text1"/>
              </w:rPr>
              <w:t>Z</w:t>
            </w:r>
            <w:r w:rsidR="00787CCB" w:rsidRPr="00507EC9">
              <w:rPr>
                <w:rFonts w:cstheme="minorHAnsi"/>
                <w:color w:val="000000" w:themeColor="text1"/>
              </w:rPr>
              <w:t xml:space="preserve">wyczaje </w:t>
            </w:r>
            <w:r w:rsidR="00787CCB" w:rsidRPr="00623F45">
              <w:rPr>
                <w:rFonts w:cstheme="minorHAnsi"/>
              </w:rPr>
              <w:t>żywieniowe</w:t>
            </w:r>
            <w:r w:rsidR="00623F45" w:rsidRPr="00623F45">
              <w:rPr>
                <w:rFonts w:cstheme="minorHAnsi"/>
              </w:rPr>
              <w:t xml:space="preserve"> Francuzów i Po</w:t>
            </w:r>
            <w:r w:rsidR="00623F45">
              <w:rPr>
                <w:rFonts w:cstheme="minorHAnsi"/>
              </w:rPr>
              <w:t>laków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28184" w14:textId="77777777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FEC7" w14:textId="77777777" w:rsidR="00F616B1" w:rsidRPr="0089458A" w:rsidRDefault="008222E5" w:rsidP="00F616B1">
            <w:pPr>
              <w:spacing w:line="240" w:lineRule="auto"/>
            </w:pPr>
            <w:r w:rsidRPr="0089458A">
              <w:t>mówić o zwyczajach żywieniowych;</w:t>
            </w:r>
          </w:p>
          <w:p w14:paraId="66FF8C47" w14:textId="60ABF5FD" w:rsidR="008222E5" w:rsidRPr="0089458A" w:rsidRDefault="008222E5" w:rsidP="00F616B1">
            <w:pPr>
              <w:spacing w:line="240" w:lineRule="auto"/>
            </w:pPr>
            <w:r w:rsidRPr="0089458A">
              <w:t xml:space="preserve">dawać rady, wskazówki, </w:t>
            </w:r>
            <w:r w:rsidR="00623F45" w:rsidRPr="00623F45">
              <w:t>polecać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1643" w14:textId="77777777" w:rsidR="00F616B1" w:rsidRPr="0089458A" w:rsidRDefault="00350DA5" w:rsidP="00F616B1">
            <w:pPr>
              <w:spacing w:line="240" w:lineRule="auto"/>
            </w:pPr>
            <w:r w:rsidRPr="0089458A">
              <w:t>artykuły żywnościowe;</w:t>
            </w:r>
          </w:p>
          <w:p w14:paraId="4B32B223" w14:textId="7B0E6ED2" w:rsidR="00350DA5" w:rsidRPr="0089458A" w:rsidRDefault="00350DA5" w:rsidP="00F616B1">
            <w:pPr>
              <w:spacing w:line="240" w:lineRule="auto"/>
            </w:pPr>
            <w:r w:rsidRPr="0089458A">
              <w:t>słownictwo związane ze stylem życia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BFDB" w14:textId="2493F926" w:rsidR="00F616B1" w:rsidRPr="0089458A" w:rsidRDefault="008222E5" w:rsidP="00F616B1">
            <w:pPr>
              <w:spacing w:line="240" w:lineRule="auto"/>
            </w:pPr>
            <w:r w:rsidRPr="0089458A">
              <w:t>wyrażenia służące do udzielania rad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CC46" w14:textId="7F2C1CBF" w:rsidR="00F616B1" w:rsidRPr="0089458A" w:rsidRDefault="00350DA5" w:rsidP="00F616B1">
            <w:pPr>
              <w:spacing w:line="240" w:lineRule="auto"/>
            </w:pPr>
            <w:r w:rsidRPr="0089458A">
              <w:t>kuchnia śródziemno</w:t>
            </w:r>
            <w:r w:rsidR="008222E5" w:rsidRPr="0089458A">
              <w:t>-</w:t>
            </w:r>
            <w:r w:rsidRPr="0089458A">
              <w:t>morska</w:t>
            </w:r>
            <w:r w:rsidR="008222E5" w:rsidRPr="0089458A">
              <w:t>,</w:t>
            </w:r>
          </w:p>
          <w:p w14:paraId="5E78F6C9" w14:textId="461DC56F" w:rsidR="008222E5" w:rsidRPr="0089458A" w:rsidRDefault="008222E5" w:rsidP="00F616B1">
            <w:pPr>
              <w:spacing w:line="240" w:lineRule="auto"/>
            </w:pPr>
            <w:r w:rsidRPr="0089458A">
              <w:t>kuchnia polska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F06F" w14:textId="6151B14D" w:rsidR="008222E5" w:rsidRPr="004A220A" w:rsidRDefault="008222E5" w:rsidP="00F616B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s. 26</w:t>
            </w:r>
          </w:p>
          <w:p w14:paraId="61A07820" w14:textId="1064E87E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ćw. </w:t>
            </w:r>
            <w:r w:rsidR="008222E5" w:rsidRPr="004A220A">
              <w:rPr>
                <w:rFonts w:cstheme="minorHAnsi"/>
                <w:lang w:val="fr-FR"/>
              </w:rPr>
              <w:t>9</w:t>
            </w:r>
            <w:r w:rsidRPr="004A220A">
              <w:rPr>
                <w:rFonts w:cstheme="minorHAnsi"/>
                <w:lang w:val="fr-FR"/>
              </w:rPr>
              <w:t xml:space="preserve">/s. </w:t>
            </w:r>
            <w:r w:rsidR="008222E5" w:rsidRPr="004A220A">
              <w:rPr>
                <w:rFonts w:cstheme="minorHAnsi"/>
                <w:lang w:val="fr-FR"/>
              </w:rPr>
              <w:t>27</w:t>
            </w:r>
          </w:p>
          <w:p w14:paraId="642D4E2C" w14:textId="77777777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4923" w14:textId="77777777" w:rsidR="00C66E19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ćw. </w:t>
            </w:r>
            <w:r w:rsidR="008222E5" w:rsidRPr="004A220A">
              <w:rPr>
                <w:rFonts w:cstheme="minorHAnsi"/>
                <w:lang w:val="fr-FR"/>
              </w:rPr>
              <w:t>9,10</w:t>
            </w:r>
            <w:r w:rsidRPr="004A220A">
              <w:rPr>
                <w:rFonts w:cstheme="minorHAnsi"/>
                <w:lang w:val="fr-FR"/>
              </w:rPr>
              <w:t>/</w:t>
            </w:r>
          </w:p>
          <w:p w14:paraId="391CD310" w14:textId="249448A3" w:rsidR="00F616B1" w:rsidRPr="004A220A" w:rsidRDefault="00F616B1" w:rsidP="00F616B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s. </w:t>
            </w:r>
            <w:r w:rsidR="008222E5" w:rsidRPr="004A220A">
              <w:rPr>
                <w:rFonts w:cstheme="minorHAnsi"/>
                <w:lang w:val="fr-FR"/>
              </w:rPr>
              <w:t>26-28</w:t>
            </w:r>
          </w:p>
          <w:p w14:paraId="086508F7" w14:textId="563D63C0" w:rsidR="008222E5" w:rsidRPr="004A220A" w:rsidRDefault="008222E5" w:rsidP="00F616B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ćw. 15/s. 30</w:t>
            </w:r>
          </w:p>
          <w:p w14:paraId="21D9E7ED" w14:textId="77777777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1C86" w14:textId="24A5CE77" w:rsidR="008222E5" w:rsidRPr="004A220A" w:rsidRDefault="008222E5" w:rsidP="008222E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petites épreuves 8A </w:t>
            </w:r>
            <w:r w:rsidR="004A220A">
              <w:rPr>
                <w:lang w:val="fr-FR"/>
              </w:rPr>
              <w:t>i</w:t>
            </w:r>
            <w:r w:rsidRPr="004A220A">
              <w:rPr>
                <w:lang w:val="fr-FR"/>
              </w:rPr>
              <w:t xml:space="preserve"> 8B</w:t>
            </w:r>
          </w:p>
          <w:p w14:paraId="3FA34424" w14:textId="6A37014A" w:rsidR="00F616B1" w:rsidRPr="004A220A" w:rsidRDefault="00F616B1" w:rsidP="00F616B1">
            <w:pPr>
              <w:spacing w:line="240" w:lineRule="auto"/>
              <w:rPr>
                <w:lang w:val="fr-FR"/>
              </w:rPr>
            </w:pPr>
          </w:p>
        </w:tc>
      </w:tr>
      <w:tr w:rsidR="00C66E19" w:rsidRPr="004A220A" w14:paraId="127B07F0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6A33" w14:textId="4BB79D8F" w:rsidR="00C66E19" w:rsidRPr="004A220A" w:rsidRDefault="00C66E19" w:rsidP="00C66E19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18.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C87B" w14:textId="77777777" w:rsidR="00C66E19" w:rsidRPr="004A220A" w:rsidRDefault="00C66E19" w:rsidP="00C66E19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La cuisine de Bernard. Imparfait</w:t>
            </w:r>
          </w:p>
          <w:p w14:paraId="7D5B6D6D" w14:textId="77777777" w:rsidR="00787CCB" w:rsidRPr="004A220A" w:rsidRDefault="00787CCB" w:rsidP="00C66E19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0D5DE253" w14:textId="7B50E809" w:rsidR="00787CCB" w:rsidRPr="001465D3" w:rsidRDefault="00787CCB" w:rsidP="00C66E19">
            <w:pPr>
              <w:spacing w:line="240" w:lineRule="auto"/>
              <w:rPr>
                <w:rFonts w:cstheme="minorHAnsi"/>
                <w:lang w:val="fr-FR"/>
              </w:rPr>
            </w:pPr>
            <w:r w:rsidRPr="001465D3">
              <w:rPr>
                <w:rFonts w:cstheme="minorHAnsi"/>
                <w:lang w:val="fr-FR"/>
              </w:rPr>
              <w:t xml:space="preserve">Czas przeszły prosty </w:t>
            </w:r>
            <w:r w:rsidR="003F5473" w:rsidRPr="001465D3">
              <w:rPr>
                <w:rFonts w:cstheme="minorHAnsi"/>
                <w:lang w:val="fr-FR"/>
              </w:rPr>
              <w:t>„</w:t>
            </w:r>
            <w:r w:rsidR="001465D3" w:rsidRPr="001465D3">
              <w:rPr>
                <w:rFonts w:cstheme="minorHAnsi"/>
                <w:lang w:val="fr-FR"/>
              </w:rPr>
              <w:t>imparfait</w:t>
            </w:r>
            <w:r w:rsidR="001465D3" w:rsidRPr="00ED13D3">
              <w:rPr>
                <w:rFonts w:cstheme="minorHAnsi"/>
                <w:lang w:val="fr-FR"/>
              </w:rPr>
              <w:t>”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3BAE" w14:textId="6A634865" w:rsidR="00C66E19" w:rsidRPr="004A220A" w:rsidRDefault="00C66E19" w:rsidP="00C66E19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5E86" w14:textId="0E6A6107" w:rsidR="00C66E19" w:rsidRPr="0089458A" w:rsidRDefault="00C66E19" w:rsidP="00C66E19">
            <w:pPr>
              <w:spacing w:line="240" w:lineRule="auto"/>
            </w:pPr>
            <w:r w:rsidRPr="00623F45">
              <w:t>mówić o zwyczajach swoich i innych osób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8EE5" w14:textId="77777777" w:rsidR="00C66E19" w:rsidRPr="0089458A" w:rsidRDefault="00C66E19" w:rsidP="00C66E19">
            <w:pPr>
              <w:spacing w:line="240" w:lineRule="auto"/>
            </w:pPr>
            <w:r w:rsidRPr="0089458A">
              <w:t>artykuły żywnościowe;</w:t>
            </w:r>
          </w:p>
          <w:p w14:paraId="143D0C21" w14:textId="04E45162" w:rsidR="00C66E19" w:rsidRPr="0089458A" w:rsidRDefault="00C66E19" w:rsidP="00C66E19">
            <w:pPr>
              <w:spacing w:line="240" w:lineRule="auto"/>
            </w:pPr>
            <w:r w:rsidRPr="0089458A">
              <w:t xml:space="preserve">słownictwo </w:t>
            </w:r>
            <w:r w:rsidR="007F3B26" w:rsidRPr="0089458A">
              <w:t>związane ze</w:t>
            </w:r>
            <w:r w:rsidRPr="0089458A">
              <w:t xml:space="preserve"> stylem życia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127A" w14:textId="364AE4C1" w:rsidR="00C66E19" w:rsidRPr="004A220A" w:rsidRDefault="00C66E19" w:rsidP="00C66E19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Czas przeszły: </w:t>
            </w:r>
            <w:r w:rsidRPr="004A220A">
              <w:rPr>
                <w:rFonts w:cstheme="minorHAnsi"/>
                <w:i/>
                <w:lang w:val="fr-FR"/>
              </w:rPr>
              <w:t>Imparfait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868B" w14:textId="77777777" w:rsidR="00C66E19" w:rsidRPr="004A220A" w:rsidRDefault="00C66E19" w:rsidP="00C66E19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9538" w14:textId="652D70C8" w:rsidR="00C66E19" w:rsidRPr="004A220A" w:rsidRDefault="00C66E19" w:rsidP="00C66E19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ćw. 10-12/s. 28-29</w:t>
            </w:r>
          </w:p>
          <w:p w14:paraId="27A2737D" w14:textId="77777777" w:rsidR="00C66E19" w:rsidRPr="004A220A" w:rsidRDefault="00C66E19" w:rsidP="00C66E19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6DB7" w14:textId="22929F04" w:rsidR="00C66E19" w:rsidRPr="004A220A" w:rsidRDefault="00C66E19" w:rsidP="00C66E19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ćw. 16/s. 30</w:t>
            </w:r>
          </w:p>
          <w:p w14:paraId="1E3558F4" w14:textId="7453E019" w:rsidR="00C66E19" w:rsidRPr="004A220A" w:rsidRDefault="00670690" w:rsidP="00C66E19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BF49" w14:textId="77777777" w:rsidR="00C66E19" w:rsidRPr="004A220A" w:rsidRDefault="00C66E19" w:rsidP="00C66E19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matériel projetable 4</w:t>
            </w:r>
          </w:p>
          <w:p w14:paraId="7FA25A9C" w14:textId="77777777" w:rsidR="00C66E19" w:rsidRPr="004A220A" w:rsidRDefault="00C66E19" w:rsidP="00C66E19">
            <w:pPr>
              <w:spacing w:line="240" w:lineRule="auto"/>
              <w:rPr>
                <w:lang w:val="fr-FR"/>
              </w:rPr>
            </w:pPr>
          </w:p>
        </w:tc>
      </w:tr>
      <w:tr w:rsidR="00C66E19" w:rsidRPr="004A220A" w14:paraId="1E3BC16A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8EFF" w14:textId="01EBE226" w:rsidR="00C66E19" w:rsidRPr="004A220A" w:rsidRDefault="00C66E19" w:rsidP="00C66E19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19.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3EF4" w14:textId="77777777" w:rsidR="00670690" w:rsidRPr="004A220A" w:rsidRDefault="00670690" w:rsidP="00670690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Les temps du passé. Exercices</w:t>
            </w:r>
          </w:p>
          <w:p w14:paraId="4EBE3770" w14:textId="77777777" w:rsidR="00C66E19" w:rsidRPr="004A220A" w:rsidRDefault="00C66E19" w:rsidP="00C66E19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7786C126" w14:textId="5B6379D3" w:rsidR="00787CCB" w:rsidRPr="004A220A" w:rsidRDefault="00787CCB" w:rsidP="00C66E19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Użycie czasów </w:t>
            </w:r>
            <w:r w:rsidR="007F3B26" w:rsidRPr="004A220A">
              <w:rPr>
                <w:rFonts w:cstheme="minorHAnsi"/>
                <w:lang w:val="fr-FR"/>
              </w:rPr>
              <w:t>przeszłych -</w:t>
            </w:r>
            <w:r w:rsidRPr="004A220A">
              <w:rPr>
                <w:rFonts w:cstheme="minorHAnsi"/>
                <w:lang w:val="fr-FR"/>
              </w:rPr>
              <w:t xml:space="preserve"> ćwiczenia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B9F5" w14:textId="6EDAFF69" w:rsidR="00C66E19" w:rsidRPr="004A220A" w:rsidRDefault="00670690" w:rsidP="00C66E19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5E4" w14:textId="00D54475" w:rsidR="00C66E19" w:rsidRPr="004A220A" w:rsidRDefault="00670690" w:rsidP="00C66E19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mówić o przeszłości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3591" w14:textId="77777777" w:rsidR="00670690" w:rsidRPr="0089458A" w:rsidRDefault="00670690" w:rsidP="00670690">
            <w:pPr>
              <w:spacing w:line="240" w:lineRule="auto"/>
            </w:pPr>
            <w:r w:rsidRPr="0089458A">
              <w:t>artykuły żywnościowe;</w:t>
            </w:r>
          </w:p>
          <w:p w14:paraId="629113E8" w14:textId="3F8EEBAD" w:rsidR="00C66E19" w:rsidRPr="0089458A" w:rsidRDefault="00670690" w:rsidP="00670690">
            <w:pPr>
              <w:spacing w:line="240" w:lineRule="auto"/>
            </w:pPr>
            <w:r w:rsidRPr="0089458A">
              <w:t>słownictwo związane ze stylem życia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A864" w14:textId="77777777" w:rsidR="00C66E19" w:rsidRPr="004A220A" w:rsidRDefault="00670690" w:rsidP="00C66E19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czasy przeszłe: </w:t>
            </w:r>
          </w:p>
          <w:p w14:paraId="72B5A171" w14:textId="4CC21BB3" w:rsidR="00670690" w:rsidRPr="004A220A" w:rsidRDefault="00670690" w:rsidP="00C66E19">
            <w:pPr>
              <w:spacing w:line="240" w:lineRule="auto"/>
              <w:rPr>
                <w:rFonts w:cstheme="minorHAnsi"/>
                <w:i/>
                <w:iCs/>
                <w:lang w:val="fr-FR"/>
              </w:rPr>
            </w:pPr>
            <w:r w:rsidRPr="004A220A">
              <w:rPr>
                <w:rFonts w:cstheme="minorHAnsi"/>
                <w:i/>
                <w:iCs/>
                <w:lang w:val="fr-FR"/>
              </w:rPr>
              <w:t xml:space="preserve">passé composé </w:t>
            </w:r>
            <w:r w:rsidRPr="004A220A">
              <w:rPr>
                <w:rFonts w:cstheme="minorHAnsi"/>
                <w:lang w:val="fr-FR"/>
              </w:rPr>
              <w:t xml:space="preserve">i </w:t>
            </w:r>
            <w:r w:rsidRPr="004A220A">
              <w:rPr>
                <w:rFonts w:cstheme="minorHAnsi"/>
                <w:i/>
                <w:iCs/>
                <w:lang w:val="fr-FR"/>
              </w:rPr>
              <w:t>imparfait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570D" w14:textId="77777777" w:rsidR="00C66E19" w:rsidRPr="004A220A" w:rsidRDefault="00C66E19" w:rsidP="00C66E19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4FE3" w14:textId="77777777" w:rsidR="00C66E19" w:rsidRPr="004A220A" w:rsidRDefault="00C66E19" w:rsidP="00C66E19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2E2B" w14:textId="47AA1845" w:rsidR="00670690" w:rsidRPr="004A220A" w:rsidRDefault="00670690" w:rsidP="00670690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ćw. 17/s. 31</w:t>
            </w:r>
          </w:p>
          <w:p w14:paraId="6EF479D9" w14:textId="77777777" w:rsidR="00C66E19" w:rsidRPr="004A220A" w:rsidRDefault="00C66E19" w:rsidP="00C66E19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BE1D" w14:textId="77777777" w:rsidR="00670690" w:rsidRPr="004A220A" w:rsidRDefault="00670690" w:rsidP="00670690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matériel imprimable </w:t>
            </w:r>
          </w:p>
          <w:p w14:paraId="3187B58A" w14:textId="07EE7830" w:rsidR="00670690" w:rsidRPr="004A220A" w:rsidRDefault="00670690" w:rsidP="00670690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11 i 12 </w:t>
            </w:r>
          </w:p>
          <w:p w14:paraId="33F3777D" w14:textId="77777777" w:rsidR="00C66E19" w:rsidRPr="004A220A" w:rsidRDefault="00C66E19" w:rsidP="00C66E19">
            <w:pPr>
              <w:spacing w:line="240" w:lineRule="auto"/>
              <w:rPr>
                <w:lang w:val="fr-FR"/>
              </w:rPr>
            </w:pPr>
          </w:p>
        </w:tc>
      </w:tr>
      <w:tr w:rsidR="00C66E19" w:rsidRPr="004A220A" w14:paraId="208CD563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7884F" w14:textId="77777777" w:rsidR="00C66E19" w:rsidRPr="0089458A" w:rsidRDefault="00C66E19" w:rsidP="008211E8">
            <w:pPr>
              <w:spacing w:line="240" w:lineRule="auto"/>
              <w:jc w:val="both"/>
              <w:rPr>
                <w:b/>
                <w:bCs/>
              </w:rPr>
            </w:pPr>
            <w:r w:rsidRPr="0089458A">
              <w:rPr>
                <w:b/>
                <w:bCs/>
              </w:rPr>
              <w:t xml:space="preserve">Treści nauczania z podstawy programowej: </w:t>
            </w:r>
          </w:p>
          <w:p w14:paraId="30151B63" w14:textId="77777777" w:rsidR="00C66E19" w:rsidRPr="0089458A" w:rsidRDefault="00C66E19" w:rsidP="008211E8">
            <w:pPr>
              <w:spacing w:line="240" w:lineRule="auto"/>
              <w:jc w:val="both"/>
              <w:rPr>
                <w:b/>
                <w:bCs/>
              </w:rPr>
            </w:pPr>
            <w:r w:rsidRPr="0089458A">
              <w:rPr>
                <w:b/>
                <w:bCs/>
              </w:rPr>
              <w:t xml:space="preserve">III.2.0 </w:t>
            </w:r>
          </w:p>
          <w:p w14:paraId="34C872E4" w14:textId="2603E2D4" w:rsidR="00C66E19" w:rsidRPr="0089458A" w:rsidRDefault="00C66E19" w:rsidP="008211E8">
            <w:pPr>
              <w:spacing w:line="240" w:lineRule="auto"/>
              <w:jc w:val="both"/>
            </w:pPr>
            <w:r w:rsidRPr="0089458A">
              <w:t>Uczeń: posługuje się podstawowym zasobem środków językowych w zakresie tematu: człowiek (I.1), żywienie(I.6)</w:t>
            </w:r>
            <w:r w:rsidR="003F5473">
              <w:t>, zakupy i usługi (I.7), kultura (I.9),</w:t>
            </w:r>
            <w:r w:rsidRPr="0089458A">
              <w:t xml:space="preserve"> zdrowie (I.11); rozumie proste wypowiedzi ustne: reaguje na polecenia (II.1), określa główną myśl wypowiedzi (II.2), określa intencje nadawcy (II.3), znajduje w wypowiedzi określone informacje (II.5); rozumie proste wypowiedzi pisemne: określa główną myśl tekstu (III.1), określa intencje nadawcy tekstu (III.2), </w:t>
            </w:r>
            <w:r w:rsidR="007F3B26" w:rsidRPr="0089458A">
              <w:t>określa</w:t>
            </w:r>
            <w:r w:rsidRPr="0089458A">
              <w:t xml:space="preserve">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</w:t>
            </w:r>
            <w:r w:rsidR="007F3B26" w:rsidRPr="0089458A">
              <w:t>doświadczeniach</w:t>
            </w:r>
            <w:r w:rsidRPr="0089458A">
              <w:t xml:space="preserve"> i wydarzeniach z przeszłości i teraźniejszości (IV.2), przedstawia fakty z przeszłości i </w:t>
            </w:r>
            <w:r w:rsidR="007F3B26" w:rsidRPr="0089458A">
              <w:t>teraźniejszości</w:t>
            </w:r>
            <w:r w:rsidRPr="0089458A">
              <w:t xml:space="preserve"> (IV.3), przedstawia intencje, nadzieje i plany na przyszłość (IV.4),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</w:t>
            </w:r>
            <w:r w:rsidRPr="0089458A">
              <w:lastRenderedPageBreak/>
              <w:t>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08EC6B13" w14:textId="77777777" w:rsidR="00C66E19" w:rsidRPr="0089458A" w:rsidRDefault="00C66E19" w:rsidP="008211E8">
            <w:pPr>
              <w:spacing w:line="240" w:lineRule="auto"/>
              <w:jc w:val="both"/>
              <w:rPr>
                <w:b/>
                <w:bCs/>
              </w:rPr>
            </w:pPr>
            <w:r w:rsidRPr="0089458A">
              <w:rPr>
                <w:b/>
                <w:bCs/>
              </w:rPr>
              <w:t>III.2.</w:t>
            </w:r>
          </w:p>
          <w:p w14:paraId="29ACDF24" w14:textId="61BE8C2D" w:rsidR="003F5473" w:rsidRPr="003F5473" w:rsidRDefault="003F5473" w:rsidP="008211E8">
            <w:pPr>
              <w:spacing w:line="240" w:lineRule="auto"/>
              <w:jc w:val="both"/>
            </w:pPr>
            <w:r w:rsidRPr="003F5473">
              <w:t>Uczeń: posługuje się podstawowym zasobem środków językowych w zakresie tematu: człowiek (I.1), żywienie(I.6), zakupy i usługi (I.7), kultura (I.9), zdrowie (I.11); rozumie proste wypowiedzi ustne: reaguje na polecenia (II.1), określa główną myśl wypowiedzi (II.2), określa intencje nadawcy (II.3), znajduje w wypowiedzi określone informacje (II.5); rozumie proste wypowiedzi pisemne: określa główną myśl tekstu (III.1), określa intencje nadawcy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nadzieje i plany na przyszłość (IV.4),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</w:t>
            </w:r>
            <w:r>
              <w:t>.</w:t>
            </w:r>
          </w:p>
          <w:p w14:paraId="70D46DFF" w14:textId="0C6F6CC8" w:rsidR="00C66E19" w:rsidRPr="0089458A" w:rsidRDefault="00C66E19" w:rsidP="008211E8">
            <w:pPr>
              <w:spacing w:line="240" w:lineRule="auto"/>
              <w:jc w:val="both"/>
            </w:pPr>
          </w:p>
        </w:tc>
      </w:tr>
      <w:tr w:rsidR="00C66E19" w:rsidRPr="00B76B8B" w14:paraId="7E9BF375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55E2F348" w14:textId="79C787B8" w:rsidR="00C66E19" w:rsidRPr="004A220A" w:rsidRDefault="007F3B26" w:rsidP="00C66E19">
            <w:pPr>
              <w:spacing w:line="240" w:lineRule="auto"/>
              <w:jc w:val="center"/>
              <w:rPr>
                <w:b/>
                <w:bCs/>
                <w:lang w:val="fr-FR"/>
              </w:rPr>
            </w:pPr>
            <w:r w:rsidRPr="004A220A">
              <w:rPr>
                <w:b/>
                <w:bCs/>
                <w:lang w:val="fr-FR"/>
              </w:rPr>
              <w:lastRenderedPageBreak/>
              <w:t>RÉVISER</w:t>
            </w:r>
            <w:r w:rsidR="00C66E19" w:rsidRPr="004A220A">
              <w:rPr>
                <w:b/>
                <w:bCs/>
                <w:lang w:val="fr-FR"/>
              </w:rPr>
              <w:t xml:space="preserve"> ET METTRE EN PRATIQUE</w:t>
            </w:r>
          </w:p>
        </w:tc>
      </w:tr>
      <w:tr w:rsidR="00B245FF" w:rsidRPr="00B76B8B" w14:paraId="410086E2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7DBB2" w14:textId="62856B74" w:rsidR="00C66E19" w:rsidRPr="004A220A" w:rsidRDefault="00C66E19" w:rsidP="00C66E19">
            <w:pPr>
              <w:spacing w:line="240" w:lineRule="auto"/>
              <w:rPr>
                <w:rFonts w:cstheme="minorHAnsi"/>
                <w:lang w:val="fr-FR"/>
              </w:rPr>
            </w:pPr>
            <w:bookmarkStart w:id="0" w:name="_Hlk87804241"/>
            <w:r w:rsidRPr="004A220A">
              <w:rPr>
                <w:rFonts w:cstheme="minorHAnsi"/>
                <w:lang w:val="fr-FR"/>
              </w:rPr>
              <w:t xml:space="preserve">20.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112C" w14:textId="77777777" w:rsidR="00670690" w:rsidRPr="004A220A" w:rsidRDefault="00670690" w:rsidP="00670690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Antoine, un garçon de très bonne santé</w:t>
            </w:r>
          </w:p>
          <w:p w14:paraId="38BD72C9" w14:textId="77777777" w:rsidR="00670690" w:rsidRPr="004A220A" w:rsidRDefault="00670690" w:rsidP="00C66E19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510CB468" w14:textId="77777777" w:rsidR="00670690" w:rsidRPr="004A220A" w:rsidRDefault="00670690" w:rsidP="00C66E19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5BD13C78" w14:textId="3BD1000E" w:rsidR="00C66E19" w:rsidRPr="0089458A" w:rsidRDefault="0090277F" w:rsidP="00C66E19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Zdrowie -</w:t>
            </w:r>
            <w:r w:rsidR="00C66E19" w:rsidRPr="0089458A">
              <w:rPr>
                <w:rFonts w:cstheme="minorHAnsi"/>
              </w:rPr>
              <w:t xml:space="preserve"> powtórzenie wiadomości i umiejętności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99FB7" w14:textId="77777777" w:rsidR="00C66E19" w:rsidRPr="004A220A" w:rsidRDefault="00C66E19" w:rsidP="00C66E19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BB888" w14:textId="4B6CE950" w:rsidR="00C66E19" w:rsidRPr="00623F45" w:rsidRDefault="00670690" w:rsidP="00C66E19">
            <w:pPr>
              <w:spacing w:line="240" w:lineRule="auto"/>
            </w:pPr>
            <w:r w:rsidRPr="00623F45">
              <w:t xml:space="preserve">porozumiewać się, wypowiadać i mówić w zakresie zagadnień poruszonych w rozdziałach od 1. do 3.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7D3A" w14:textId="4B8001AE" w:rsidR="00C66E19" w:rsidRPr="00623F45" w:rsidRDefault="0090277F" w:rsidP="00C66E19">
            <w:pPr>
              <w:spacing w:line="240" w:lineRule="auto"/>
            </w:pPr>
            <w:r w:rsidRPr="00623F45">
              <w:t>materiał leksykalny zawarty w rozdziałach od 1. do 3.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1FFF8" w14:textId="5A2B6851" w:rsidR="00C66E19" w:rsidRPr="00623F45" w:rsidRDefault="0090277F" w:rsidP="00C66E19">
            <w:pPr>
              <w:spacing w:line="240" w:lineRule="auto"/>
            </w:pPr>
            <w:r w:rsidRPr="00623F45">
              <w:t>materiał gramatyczny zawarty w rozdziałach od 1. do 3.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58E82" w14:textId="0C3689F5" w:rsidR="00C66E19" w:rsidRPr="00623F45" w:rsidRDefault="00C66E19" w:rsidP="00C66E19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9676" w14:textId="77777777" w:rsidR="0090277F" w:rsidRPr="00623F45" w:rsidRDefault="00C66E19" w:rsidP="00C66E19">
            <w:pPr>
              <w:spacing w:line="240" w:lineRule="auto"/>
              <w:rPr>
                <w:rFonts w:cstheme="minorHAnsi"/>
                <w:lang w:val="fr-FR"/>
              </w:rPr>
            </w:pPr>
            <w:r w:rsidRPr="00623F45">
              <w:rPr>
                <w:rFonts w:cstheme="minorHAnsi"/>
                <w:lang w:val="fr-FR"/>
              </w:rPr>
              <w:t>ćw. 1-4/</w:t>
            </w:r>
          </w:p>
          <w:p w14:paraId="33A8DAA8" w14:textId="14DB4018" w:rsidR="00C66E19" w:rsidRPr="00623F45" w:rsidRDefault="00C66E19" w:rsidP="00C66E19">
            <w:pPr>
              <w:spacing w:line="240" w:lineRule="auto"/>
              <w:rPr>
                <w:rFonts w:cstheme="minorHAnsi"/>
                <w:lang w:val="fr-FR"/>
              </w:rPr>
            </w:pPr>
            <w:r w:rsidRPr="00623F45">
              <w:rPr>
                <w:rFonts w:cstheme="minorHAnsi"/>
                <w:lang w:val="fr-FR"/>
              </w:rPr>
              <w:t xml:space="preserve">s. </w:t>
            </w:r>
            <w:r w:rsidR="0090277F" w:rsidRPr="00623F45">
              <w:rPr>
                <w:rFonts w:cstheme="minorHAnsi"/>
                <w:lang w:val="fr-FR"/>
              </w:rPr>
              <w:t>32</w:t>
            </w:r>
            <w:r w:rsidRPr="00623F45">
              <w:rPr>
                <w:rFonts w:cstheme="minorHAnsi"/>
                <w:lang w:val="fr-FR"/>
              </w:rPr>
              <w:t>-</w:t>
            </w:r>
            <w:r w:rsidR="0090277F" w:rsidRPr="00623F45">
              <w:rPr>
                <w:rFonts w:cstheme="minorHAnsi"/>
                <w:lang w:val="fr-FR"/>
              </w:rPr>
              <w:t>33</w:t>
            </w:r>
            <w:r w:rsidRPr="00623F45">
              <w:rPr>
                <w:rFonts w:cstheme="minorHAnsi"/>
                <w:lang w:val="fr-FR"/>
              </w:rPr>
              <w:t xml:space="preserve"> </w:t>
            </w:r>
          </w:p>
          <w:p w14:paraId="6FD9392B" w14:textId="77777777" w:rsidR="00C66E19" w:rsidRPr="00623F45" w:rsidRDefault="00C66E19" w:rsidP="00C66E19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7EAE" w14:textId="77777777" w:rsidR="00C66E19" w:rsidRPr="00623F45" w:rsidRDefault="00C66E19" w:rsidP="0090277F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D9096" w14:textId="6AF5A818" w:rsidR="00C66E19" w:rsidRPr="004A220A" w:rsidRDefault="0090277F" w:rsidP="00C66E19">
            <w:pPr>
              <w:spacing w:line="240" w:lineRule="auto"/>
              <w:rPr>
                <w:lang w:val="fr-FR"/>
              </w:rPr>
            </w:pPr>
            <w:r w:rsidRPr="004A220A">
              <w:rPr>
                <w:rFonts w:eastAsia="Times New Roman" w:cstheme="minorHAnsi"/>
                <w:lang w:val="fr-FR"/>
              </w:rPr>
              <w:t>petites épreuves 9A et 9B</w:t>
            </w:r>
          </w:p>
        </w:tc>
      </w:tr>
      <w:tr w:rsidR="00B245FF" w:rsidRPr="004A220A" w14:paraId="68A05F89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37560" w14:textId="258FE0FB" w:rsidR="0090277F" w:rsidRPr="004A220A" w:rsidRDefault="0090277F" w:rsidP="0090277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lastRenderedPageBreak/>
              <w:t>21.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473DA" w14:textId="77777777" w:rsidR="0090277F" w:rsidRPr="004A220A" w:rsidRDefault="0090277F" w:rsidP="0090277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Je suis restée à la maison et j’ai regardé la télé </w:t>
            </w:r>
          </w:p>
          <w:p w14:paraId="00E1BA8F" w14:textId="77777777" w:rsidR="0090277F" w:rsidRPr="004A220A" w:rsidRDefault="0090277F" w:rsidP="0090277F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17081270" w14:textId="77777777" w:rsidR="0090277F" w:rsidRPr="004A220A" w:rsidRDefault="0090277F" w:rsidP="0090277F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4FDC7364" w14:textId="77777777" w:rsidR="0090277F" w:rsidRPr="004A220A" w:rsidRDefault="0090277F" w:rsidP="0090277F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52FAC595" w14:textId="4523A4CB" w:rsidR="0090277F" w:rsidRPr="004A220A" w:rsidRDefault="0090277F" w:rsidP="0090277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Powtórzenie materiału z etapów 1-2-3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AB992" w14:textId="77777777" w:rsidR="0090277F" w:rsidRPr="004A220A" w:rsidRDefault="0090277F" w:rsidP="0090277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E0B13" w14:textId="623ED7CC" w:rsidR="0090277F" w:rsidRPr="00623F45" w:rsidRDefault="0090277F" w:rsidP="0090277F">
            <w:pPr>
              <w:spacing w:line="240" w:lineRule="auto"/>
            </w:pPr>
            <w:r w:rsidRPr="00623F45">
              <w:t xml:space="preserve">porozumiewać się, wypowiadać i mówić w zakresie zagadnień poruszonych w rozdziałach od 1. do 3.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CD9E" w14:textId="1FE9A36C" w:rsidR="0090277F" w:rsidRPr="00623F45" w:rsidRDefault="0090277F" w:rsidP="0090277F">
            <w:pPr>
              <w:spacing w:line="240" w:lineRule="auto"/>
            </w:pPr>
            <w:r w:rsidRPr="00623F45">
              <w:t>materiał leksykalny zawarty w rozdziałach od 1. do 3.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E7A9" w14:textId="612F38CE" w:rsidR="0090277F" w:rsidRPr="00623F45" w:rsidRDefault="0090277F" w:rsidP="0090277F">
            <w:pPr>
              <w:spacing w:line="240" w:lineRule="auto"/>
            </w:pPr>
            <w:r w:rsidRPr="00623F45">
              <w:t>materiał gramatyczny zawarty w rozdziałach od 1. do 3.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2040" w14:textId="77777777" w:rsidR="0090277F" w:rsidRPr="00623F45" w:rsidRDefault="0090277F" w:rsidP="0090277F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19A1" w14:textId="77777777" w:rsidR="0090277F" w:rsidRPr="00623F45" w:rsidRDefault="0090277F" w:rsidP="0090277F">
            <w:pPr>
              <w:spacing w:line="240" w:lineRule="auto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C587" w14:textId="6C7853DB" w:rsidR="0090277F" w:rsidRPr="00623F45" w:rsidRDefault="0090277F" w:rsidP="0090277F">
            <w:pPr>
              <w:spacing w:line="240" w:lineRule="auto"/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B14B" w14:textId="77777777" w:rsidR="0090277F" w:rsidRPr="004A220A" w:rsidRDefault="0090277F" w:rsidP="0090277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stacje 1-7</w:t>
            </w:r>
          </w:p>
          <w:p w14:paraId="101094E7" w14:textId="77777777" w:rsidR="0090277F" w:rsidRPr="004A220A" w:rsidRDefault="0090277F" w:rsidP="0090277F">
            <w:pPr>
              <w:spacing w:line="240" w:lineRule="auto"/>
              <w:rPr>
                <w:lang w:val="fr-FR"/>
              </w:rPr>
            </w:pPr>
          </w:p>
          <w:p w14:paraId="73249FF2" w14:textId="77777777" w:rsidR="0090277F" w:rsidRPr="004A220A" w:rsidRDefault="0090277F" w:rsidP="0090277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karta odpowiedzi</w:t>
            </w:r>
          </w:p>
          <w:p w14:paraId="5BBB1C73" w14:textId="77777777" w:rsidR="0090277F" w:rsidRPr="004A220A" w:rsidRDefault="0090277F" w:rsidP="0090277F">
            <w:pPr>
              <w:spacing w:line="240" w:lineRule="auto"/>
              <w:rPr>
                <w:lang w:val="fr-FR"/>
              </w:rPr>
            </w:pPr>
          </w:p>
          <w:p w14:paraId="2CD9BFA7" w14:textId="343F5D57" w:rsidR="0090277F" w:rsidRPr="004A220A" w:rsidRDefault="0090277F" w:rsidP="0090277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telefony komórkowe</w:t>
            </w:r>
          </w:p>
          <w:p w14:paraId="11D9B924" w14:textId="77777777" w:rsidR="0090277F" w:rsidRPr="004A220A" w:rsidRDefault="0090277F" w:rsidP="0090277F">
            <w:pPr>
              <w:spacing w:line="240" w:lineRule="auto"/>
              <w:rPr>
                <w:lang w:val="fr-FR"/>
              </w:rPr>
            </w:pPr>
          </w:p>
        </w:tc>
      </w:tr>
      <w:tr w:rsidR="00B245FF" w:rsidRPr="004A220A" w14:paraId="061506C3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DF338" w14:textId="2585BA4E" w:rsidR="0090277F" w:rsidRPr="004A220A" w:rsidRDefault="0090277F" w:rsidP="0090277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2</w:t>
            </w:r>
            <w:r w:rsidR="00442BBD" w:rsidRPr="004A220A">
              <w:rPr>
                <w:rFonts w:cstheme="minorHAnsi"/>
                <w:lang w:val="fr-FR"/>
              </w:rPr>
              <w:t>2</w:t>
            </w:r>
            <w:r w:rsidRPr="004A220A">
              <w:rPr>
                <w:rFonts w:cstheme="minorHAnsi"/>
                <w:lang w:val="fr-FR"/>
              </w:rPr>
              <w:t>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8D20" w14:textId="77777777" w:rsidR="0090277F" w:rsidRPr="004A220A" w:rsidRDefault="0090277F" w:rsidP="0090277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TEST 1 </w:t>
            </w:r>
          </w:p>
          <w:p w14:paraId="497AE01D" w14:textId="77777777" w:rsidR="0090277F" w:rsidRPr="004A220A" w:rsidRDefault="0090277F" w:rsidP="0090277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– z etapów 1-2-3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48A10" w14:textId="77777777" w:rsidR="0090277F" w:rsidRPr="004A220A" w:rsidRDefault="0090277F" w:rsidP="0090277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12CE8" w14:textId="77777777" w:rsidR="0090277F" w:rsidRPr="0089458A" w:rsidRDefault="0090277F" w:rsidP="0090277F">
            <w:pPr>
              <w:spacing w:line="240" w:lineRule="auto"/>
            </w:pPr>
            <w:r w:rsidRPr="0089458A">
              <w:t>dokonać samooceny swojej wiedzy i umiejetności;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7062" w14:textId="77777777" w:rsidR="0090277F" w:rsidRPr="0089458A" w:rsidRDefault="0090277F" w:rsidP="0090277F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50F8" w14:textId="77777777" w:rsidR="0090277F" w:rsidRPr="0089458A" w:rsidRDefault="0090277F" w:rsidP="0090277F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0D30" w14:textId="77777777" w:rsidR="0090277F" w:rsidRPr="0089458A" w:rsidRDefault="0090277F" w:rsidP="0090277F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D523" w14:textId="77777777" w:rsidR="0090277F" w:rsidRPr="0089458A" w:rsidRDefault="0090277F" w:rsidP="0090277F">
            <w:pPr>
              <w:spacing w:line="240" w:lineRule="auto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6C5D" w14:textId="77777777" w:rsidR="0090277F" w:rsidRPr="0089458A" w:rsidRDefault="0090277F" w:rsidP="0090277F">
            <w:pPr>
              <w:spacing w:line="240" w:lineRule="auto"/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C2505" w14:textId="77777777" w:rsidR="0090277F" w:rsidRPr="004A220A" w:rsidRDefault="0090277F" w:rsidP="0090277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Test 1A i 1B</w:t>
            </w:r>
          </w:p>
        </w:tc>
      </w:tr>
      <w:bookmarkEnd w:id="0"/>
      <w:tr w:rsidR="0090277F" w:rsidRPr="004A220A" w14:paraId="372D44B7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1276D" w14:textId="77777777" w:rsidR="0090277F" w:rsidRPr="0089458A" w:rsidRDefault="0090277F" w:rsidP="00340F76">
            <w:pPr>
              <w:spacing w:line="240" w:lineRule="auto"/>
              <w:jc w:val="both"/>
              <w:rPr>
                <w:b/>
                <w:bCs/>
              </w:rPr>
            </w:pPr>
            <w:r w:rsidRPr="0089458A">
              <w:rPr>
                <w:b/>
                <w:bCs/>
              </w:rPr>
              <w:t xml:space="preserve">Treści nauczania z podstawy programowej: </w:t>
            </w:r>
          </w:p>
          <w:p w14:paraId="7A427076" w14:textId="77777777" w:rsidR="0090277F" w:rsidRPr="0089458A" w:rsidRDefault="0090277F" w:rsidP="00340F76">
            <w:pPr>
              <w:spacing w:line="240" w:lineRule="auto"/>
              <w:jc w:val="both"/>
              <w:rPr>
                <w:b/>
                <w:bCs/>
              </w:rPr>
            </w:pPr>
            <w:r w:rsidRPr="0089458A">
              <w:rPr>
                <w:b/>
                <w:bCs/>
              </w:rPr>
              <w:t xml:space="preserve">III.2.0 </w:t>
            </w:r>
          </w:p>
          <w:p w14:paraId="61E16669" w14:textId="66DFAE80" w:rsidR="0090277F" w:rsidRPr="0089458A" w:rsidRDefault="003F5473" w:rsidP="00340F76">
            <w:pPr>
              <w:spacing w:line="240" w:lineRule="auto"/>
              <w:jc w:val="both"/>
            </w:pPr>
            <w:r w:rsidRPr="003F5473">
              <w:t>Uczeń: posługuje się podstawowym zasobem środków językowych w zakresie tematu: człowiek (I.1), miejsce zamieszkania (I.2), praca (I.4), życie prywatne (I.5), żywienie (I.6), zakupy i usługi (I.7), kultura (I.9), sport (I.10), zdrowie (I.11)</w:t>
            </w:r>
            <w:r>
              <w:t xml:space="preserve">; </w:t>
            </w:r>
            <w:r w:rsidR="0090277F" w:rsidRPr="0089458A">
              <w:t xml:space="preserve">rozumie proste wypowiedzi ustne: reaguje na polecenia (II.1), określa główną myśl wypowiedzi (II.2), określa intencje nadawcy (II.3), znajduje w wypowiedzi określone informacje (II.5); rozumie proste wypowiedzi pisemne: określa główną myśl tekstu (III.1), określa intencje nadawcy tekstu (III.2), </w:t>
            </w:r>
            <w:r w:rsidR="007F3B26" w:rsidRPr="0089458A">
              <w:t>określa</w:t>
            </w:r>
            <w:r w:rsidR="0090277F" w:rsidRPr="0089458A">
              <w:t xml:space="preserve">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</w:t>
            </w:r>
            <w:r w:rsidR="007F3B26" w:rsidRPr="0089458A">
              <w:t>doświadczeniach</w:t>
            </w:r>
            <w:r w:rsidR="0090277F" w:rsidRPr="0089458A">
              <w:t xml:space="preserve"> i wydarzeniach z przeszłości i teraźniejszości (IV.2), przedstawia fakty z przeszłości i </w:t>
            </w:r>
            <w:r w:rsidR="007F3B26" w:rsidRPr="0089458A">
              <w:t>teraźniejszości</w:t>
            </w:r>
            <w:r w:rsidR="0090277F" w:rsidRPr="0089458A">
              <w:t xml:space="preserve"> (IV.3), przedstawia intencje, nadzieje i plany na przyszłość (IV.4),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korzysta ze źródeł informacji w języku obcym nowożytnym (XII); stosuje strategie komunikacyjne i kompensacyjne (XIII); posiada świadomość językową (XIV).</w:t>
            </w:r>
          </w:p>
          <w:p w14:paraId="1F22BA9D" w14:textId="77777777" w:rsidR="0090277F" w:rsidRPr="0089458A" w:rsidRDefault="0090277F" w:rsidP="00340F76">
            <w:pPr>
              <w:spacing w:line="240" w:lineRule="auto"/>
              <w:jc w:val="both"/>
              <w:rPr>
                <w:b/>
                <w:bCs/>
              </w:rPr>
            </w:pPr>
            <w:r w:rsidRPr="0089458A">
              <w:rPr>
                <w:b/>
                <w:bCs/>
              </w:rPr>
              <w:lastRenderedPageBreak/>
              <w:t>III.2.</w:t>
            </w:r>
          </w:p>
          <w:p w14:paraId="713A848A" w14:textId="77777777" w:rsidR="003F5473" w:rsidRPr="003F5473" w:rsidRDefault="003F5473" w:rsidP="00340F76">
            <w:pPr>
              <w:spacing w:line="240" w:lineRule="auto"/>
              <w:jc w:val="both"/>
            </w:pPr>
            <w:r w:rsidRPr="003F5473">
              <w:t>Uczeń: posługuje się podstawowym zasobem środków językowych w zakresie tematu: człowiek (I.1), miejsce zamieszkania (I.2), praca (I.4), życie prywatne (I.5), żywienie (I.6), zakupy i usługi (I.7), kultura (I.9), sport (I.10), zdrowie (I.11); rozumie proste wypowiedzi ustne: reaguje na polecenia (II.1), określa główną myśl wypowiedzi (II.2), określa intencje nadawcy (II.3), znajduje w wypowiedzi określone informacje (II.5); rozumie proste wypowiedzi pisemne: określa główną myśl tekstu (III.1), określa intencje nadawcy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nadzieje i plany na przyszłość (IV.4),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korzysta ze źródeł informacji w języku obcym nowożytnym (XII); stosuje strategie komunikacyjne i kompensacyjne (XIII); posiada świadomość językową (XIV).</w:t>
            </w:r>
          </w:p>
          <w:p w14:paraId="125DE52A" w14:textId="771B668F" w:rsidR="0090277F" w:rsidRPr="0089458A" w:rsidRDefault="0090277F" w:rsidP="00340F76">
            <w:pPr>
              <w:spacing w:line="240" w:lineRule="auto"/>
              <w:jc w:val="both"/>
            </w:pPr>
          </w:p>
        </w:tc>
      </w:tr>
      <w:tr w:rsidR="0090277F" w:rsidRPr="004A220A" w14:paraId="6AD4A4DE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5EB1ECC2" w14:textId="76AE998C" w:rsidR="0090277F" w:rsidRPr="004A220A" w:rsidRDefault="007F3B26" w:rsidP="0090277F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lastRenderedPageBreak/>
              <w:t>ÉTAPE</w:t>
            </w:r>
            <w:r w:rsidR="0090277F" w:rsidRPr="004A220A">
              <w:rPr>
                <w:lang w:val="fr-FR"/>
              </w:rPr>
              <w:t xml:space="preserve"> 4</w:t>
            </w:r>
          </w:p>
        </w:tc>
      </w:tr>
      <w:tr w:rsidR="00B245FF" w:rsidRPr="004A220A" w14:paraId="568701C5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5C30B" w14:textId="61F6ECF3" w:rsidR="0090277F" w:rsidRPr="004A220A" w:rsidRDefault="0090277F" w:rsidP="0090277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2</w:t>
            </w:r>
            <w:r w:rsidR="00B245FF" w:rsidRPr="004A220A">
              <w:rPr>
                <w:rFonts w:cstheme="minorHAnsi"/>
                <w:lang w:val="fr-FR"/>
              </w:rPr>
              <w:t>3</w:t>
            </w:r>
            <w:r w:rsidRPr="004A220A">
              <w:rPr>
                <w:rFonts w:cstheme="minorHAnsi"/>
                <w:lang w:val="fr-FR"/>
              </w:rPr>
              <w:t>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4DCE" w14:textId="149F4AEE" w:rsidR="00442BBD" w:rsidRPr="0089458A" w:rsidRDefault="00442BBD" w:rsidP="00442BBD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Vive les animaux !</w:t>
            </w:r>
          </w:p>
          <w:p w14:paraId="39115915" w14:textId="77777777" w:rsidR="0090277F" w:rsidRPr="0089458A" w:rsidRDefault="0090277F" w:rsidP="0090277F">
            <w:pPr>
              <w:spacing w:line="240" w:lineRule="auto"/>
              <w:rPr>
                <w:rFonts w:cstheme="minorHAnsi"/>
              </w:rPr>
            </w:pPr>
          </w:p>
          <w:p w14:paraId="01667CBA" w14:textId="7B078C2D" w:rsidR="00787CCB" w:rsidRPr="0089458A" w:rsidRDefault="00787CCB" w:rsidP="0090277F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Zwierzęta – nasi ulubieńcy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A856" w14:textId="14E798E0" w:rsidR="0090277F" w:rsidRPr="0089458A" w:rsidRDefault="0090277F" w:rsidP="0090277F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17C9" w14:textId="77777777" w:rsidR="0090277F" w:rsidRPr="0089458A" w:rsidRDefault="00442BBD" w:rsidP="0090277F">
            <w:pPr>
              <w:spacing w:line="240" w:lineRule="auto"/>
            </w:pPr>
            <w:r w:rsidRPr="0089458A">
              <w:t>mówić o sympatiach do zwierząt;</w:t>
            </w:r>
          </w:p>
          <w:p w14:paraId="452F9F34" w14:textId="65BB3F1C" w:rsidR="00442BBD" w:rsidRPr="004A220A" w:rsidRDefault="00442BBD" w:rsidP="0090277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uzasadniać swoje zdanie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B85C" w14:textId="77777777" w:rsidR="0090277F" w:rsidRPr="00623F45" w:rsidRDefault="00442BBD" w:rsidP="0090277F">
            <w:pPr>
              <w:spacing w:line="240" w:lineRule="auto"/>
              <w:rPr>
                <w:lang w:val="fr-FR"/>
              </w:rPr>
            </w:pPr>
            <w:r w:rsidRPr="00623F45">
              <w:rPr>
                <w:lang w:val="fr-FR"/>
              </w:rPr>
              <w:t>nazwy zwierząt;</w:t>
            </w:r>
          </w:p>
          <w:p w14:paraId="4EFB5C31" w14:textId="7F915410" w:rsidR="00442BBD" w:rsidRPr="00623F45" w:rsidRDefault="00442BBD" w:rsidP="0090277F">
            <w:pPr>
              <w:spacing w:line="240" w:lineRule="auto"/>
              <w:rPr>
                <w:lang w:val="fr-FR"/>
              </w:rPr>
            </w:pPr>
            <w:r w:rsidRPr="00623F45">
              <w:rPr>
                <w:lang w:val="fr-FR"/>
              </w:rPr>
              <w:t>nazwy kolorów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8A5E" w14:textId="2B897CB4" w:rsidR="0090277F" w:rsidRPr="00623F45" w:rsidRDefault="00442BBD" w:rsidP="0090277F">
            <w:pPr>
              <w:spacing w:line="240" w:lineRule="auto"/>
            </w:pPr>
            <w:r w:rsidRPr="00623F45">
              <w:t>zaimki dzierżawcze;</w:t>
            </w:r>
          </w:p>
          <w:p w14:paraId="5481C3A8" w14:textId="6B94C3C9" w:rsidR="00442BBD" w:rsidRPr="00623F45" w:rsidRDefault="00442BBD" w:rsidP="0090277F">
            <w:pPr>
              <w:spacing w:line="240" w:lineRule="auto"/>
            </w:pPr>
            <w:r w:rsidRPr="00623F45">
              <w:t>użycie czasownik</w:t>
            </w:r>
            <w:r w:rsidR="00B245FF" w:rsidRPr="00623F45">
              <w:t>ów:</w:t>
            </w:r>
          </w:p>
          <w:p w14:paraId="1C0C9686" w14:textId="1F97061E" w:rsidR="00442BBD" w:rsidRPr="00623F45" w:rsidRDefault="00B245FF" w:rsidP="00787CCB">
            <w:pPr>
              <w:spacing w:line="240" w:lineRule="auto"/>
            </w:pPr>
            <w:r w:rsidRPr="00623F45">
              <w:rPr>
                <w:i/>
                <w:iCs/>
              </w:rPr>
              <w:t>aimer, adorer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1B08" w14:textId="5228BBE9" w:rsidR="0090277F" w:rsidRPr="0089458A" w:rsidRDefault="0090277F" w:rsidP="0090277F">
            <w:pPr>
              <w:spacing w:line="240" w:lineRule="auto"/>
              <w:rPr>
                <w:color w:val="FF0000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BF7E" w14:textId="77777777" w:rsidR="00B245FF" w:rsidRPr="004A220A" w:rsidRDefault="0090277F" w:rsidP="0090277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ćw. 1-</w:t>
            </w:r>
            <w:r w:rsidR="00B245FF" w:rsidRPr="004A220A">
              <w:rPr>
                <w:rFonts w:cstheme="minorHAnsi"/>
                <w:lang w:val="fr-FR"/>
              </w:rPr>
              <w:t>3</w:t>
            </w:r>
            <w:r w:rsidRPr="004A220A">
              <w:rPr>
                <w:rFonts w:cstheme="minorHAnsi"/>
                <w:lang w:val="fr-FR"/>
              </w:rPr>
              <w:t>/</w:t>
            </w:r>
          </w:p>
          <w:p w14:paraId="226EAC8B" w14:textId="3ADB7C56" w:rsidR="0090277F" w:rsidRPr="004A220A" w:rsidRDefault="0090277F" w:rsidP="0090277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s. </w:t>
            </w:r>
            <w:r w:rsidR="00B245FF" w:rsidRPr="004A220A">
              <w:rPr>
                <w:rFonts w:cstheme="minorHAnsi"/>
                <w:lang w:val="fr-FR"/>
              </w:rPr>
              <w:t>34</w:t>
            </w:r>
            <w:r w:rsidRPr="004A220A">
              <w:rPr>
                <w:rFonts w:cstheme="minorHAnsi"/>
                <w:lang w:val="fr-FR"/>
              </w:rPr>
              <w:t>-</w:t>
            </w:r>
            <w:r w:rsidR="00B245FF" w:rsidRPr="004A220A">
              <w:rPr>
                <w:rFonts w:cstheme="minorHAnsi"/>
                <w:lang w:val="fr-FR"/>
              </w:rPr>
              <w:t>35</w:t>
            </w:r>
          </w:p>
          <w:p w14:paraId="0ADE118A" w14:textId="77777777" w:rsidR="0090277F" w:rsidRPr="004A220A" w:rsidRDefault="0090277F" w:rsidP="0090277F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7BEF" w14:textId="77777777" w:rsidR="00B245FF" w:rsidRPr="004A220A" w:rsidRDefault="0090277F" w:rsidP="0090277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ćw. 1-</w:t>
            </w:r>
            <w:r w:rsidR="00B245FF" w:rsidRPr="004A220A">
              <w:rPr>
                <w:rFonts w:cstheme="minorHAnsi"/>
                <w:lang w:val="fr-FR"/>
              </w:rPr>
              <w:t>6</w:t>
            </w:r>
            <w:r w:rsidRPr="004A220A">
              <w:rPr>
                <w:rFonts w:cstheme="minorHAnsi"/>
                <w:lang w:val="fr-FR"/>
              </w:rPr>
              <w:t>/</w:t>
            </w:r>
          </w:p>
          <w:p w14:paraId="045381BA" w14:textId="7D268B49" w:rsidR="0090277F" w:rsidRPr="004A220A" w:rsidRDefault="0090277F" w:rsidP="0090277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s. </w:t>
            </w:r>
            <w:r w:rsidR="00B245FF" w:rsidRPr="004A220A">
              <w:rPr>
                <w:rFonts w:cstheme="minorHAnsi"/>
                <w:lang w:val="fr-FR"/>
              </w:rPr>
              <w:t>32-34</w:t>
            </w:r>
          </w:p>
          <w:p w14:paraId="12A45E97" w14:textId="77777777" w:rsidR="0090277F" w:rsidRPr="004A220A" w:rsidRDefault="0090277F" w:rsidP="0090277F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8C2A" w14:textId="77777777" w:rsidR="0090277F" w:rsidRPr="004A220A" w:rsidRDefault="0090277F" w:rsidP="00B245FF">
            <w:pPr>
              <w:spacing w:line="240" w:lineRule="auto"/>
              <w:rPr>
                <w:lang w:val="fr-FR"/>
              </w:rPr>
            </w:pPr>
          </w:p>
        </w:tc>
      </w:tr>
      <w:tr w:rsidR="00B245FF" w:rsidRPr="004A220A" w14:paraId="0571D069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E3D43" w14:textId="77777777" w:rsidR="0090277F" w:rsidRPr="004A220A" w:rsidRDefault="0090277F" w:rsidP="0090277F">
            <w:pPr>
              <w:spacing w:line="240" w:lineRule="auto"/>
              <w:rPr>
                <w:rFonts w:cstheme="minorHAnsi"/>
                <w:lang w:val="fr-FR"/>
              </w:rPr>
            </w:pPr>
            <w:bookmarkStart w:id="1" w:name="_Hlk88041371"/>
            <w:r w:rsidRPr="004A220A">
              <w:rPr>
                <w:rFonts w:cstheme="minorHAnsi"/>
                <w:lang w:val="fr-FR"/>
              </w:rPr>
              <w:t>24.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5783" w14:textId="1C7D3968" w:rsidR="00B245FF" w:rsidRPr="004A220A" w:rsidRDefault="00B245FF" w:rsidP="00B245FF">
            <w:pPr>
              <w:spacing w:line="240" w:lineRule="auto"/>
              <w:rPr>
                <w:rFonts w:cstheme="minorHAnsi"/>
                <w:iCs/>
                <w:lang w:val="fr-FR"/>
              </w:rPr>
            </w:pPr>
            <w:r w:rsidRPr="004A220A">
              <w:rPr>
                <w:rFonts w:cstheme="minorHAnsi"/>
                <w:iCs/>
                <w:lang w:val="fr-FR"/>
              </w:rPr>
              <w:t xml:space="preserve">À qui est le chien ? </w:t>
            </w:r>
          </w:p>
          <w:p w14:paraId="155B741C" w14:textId="77777777" w:rsidR="0090277F" w:rsidRPr="004A220A" w:rsidRDefault="0090277F" w:rsidP="0090277F">
            <w:pPr>
              <w:spacing w:line="240" w:lineRule="auto"/>
              <w:rPr>
                <w:rFonts w:cstheme="minorHAnsi"/>
                <w:iCs/>
                <w:lang w:val="fr-FR"/>
              </w:rPr>
            </w:pPr>
          </w:p>
          <w:p w14:paraId="4A503FF9" w14:textId="0EFFA817" w:rsidR="00597A23" w:rsidRPr="0089458A" w:rsidRDefault="00597A23" w:rsidP="0090277F">
            <w:pPr>
              <w:spacing w:line="240" w:lineRule="auto"/>
              <w:rPr>
                <w:rFonts w:cstheme="minorHAnsi"/>
                <w:iCs/>
              </w:rPr>
            </w:pPr>
            <w:r w:rsidRPr="0089458A">
              <w:rPr>
                <w:rFonts w:cstheme="minorHAnsi"/>
                <w:iCs/>
              </w:rPr>
              <w:t>Czyj jest ten pies – zaimki dzierżawcze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317B7" w14:textId="77777777" w:rsidR="0090277F" w:rsidRPr="004A220A" w:rsidRDefault="0090277F" w:rsidP="0090277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72B0" w14:textId="77777777" w:rsidR="0090277F" w:rsidRPr="004A220A" w:rsidRDefault="00B245FF" w:rsidP="0090277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wyrażać przynależność</w:t>
            </w:r>
          </w:p>
          <w:p w14:paraId="362A9859" w14:textId="75C1D374" w:rsidR="00B245FF" w:rsidRPr="004A220A" w:rsidRDefault="00B245FF" w:rsidP="0090277F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77AC" w14:textId="77777777" w:rsidR="00B245FF" w:rsidRPr="004A220A" w:rsidRDefault="00B245FF" w:rsidP="00B245F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nazwy zwierząt;</w:t>
            </w:r>
          </w:p>
          <w:p w14:paraId="1B236A46" w14:textId="107BDDB9" w:rsidR="0090277F" w:rsidRPr="004A220A" w:rsidRDefault="00B245FF" w:rsidP="00B245F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nazwy kolorów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BBBE" w14:textId="77777777" w:rsidR="00B245FF" w:rsidRPr="004A220A" w:rsidRDefault="00B245FF" w:rsidP="00B245F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zaimki dzierżawcze;</w:t>
            </w:r>
          </w:p>
          <w:p w14:paraId="6D11685B" w14:textId="5D3326A7" w:rsidR="0090277F" w:rsidRPr="004A220A" w:rsidRDefault="0090277F" w:rsidP="0090277F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6A23" w14:textId="77777777" w:rsidR="0090277F" w:rsidRPr="004A220A" w:rsidRDefault="0090277F" w:rsidP="0090277F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9CF3" w14:textId="4F3401C7" w:rsidR="0090277F" w:rsidRPr="003F5473" w:rsidRDefault="0090277F" w:rsidP="0090277F">
            <w:pPr>
              <w:spacing w:line="240" w:lineRule="auto"/>
              <w:rPr>
                <w:rFonts w:cstheme="minorHAnsi"/>
              </w:rPr>
            </w:pPr>
            <w:r w:rsidRPr="003F5473">
              <w:rPr>
                <w:rFonts w:cstheme="minorHAnsi"/>
              </w:rPr>
              <w:t xml:space="preserve">ćw. </w:t>
            </w:r>
            <w:r w:rsidR="000F6E34" w:rsidRPr="003F5473">
              <w:rPr>
                <w:rFonts w:cstheme="minorHAnsi"/>
              </w:rPr>
              <w:t>4,5,6</w:t>
            </w:r>
            <w:r w:rsidRPr="003F5473">
              <w:rPr>
                <w:rFonts w:cstheme="minorHAnsi"/>
              </w:rPr>
              <w:t xml:space="preserve">/s. </w:t>
            </w:r>
            <w:r w:rsidR="000F6E34" w:rsidRPr="003F5473">
              <w:rPr>
                <w:rFonts w:cstheme="minorHAnsi"/>
              </w:rPr>
              <w:t>35-36</w:t>
            </w:r>
          </w:p>
          <w:p w14:paraId="62BB071E" w14:textId="0C79E7A2" w:rsidR="000F6E34" w:rsidRPr="0089458A" w:rsidRDefault="000F6E34" w:rsidP="003F5473">
            <w:pPr>
              <w:spacing w:line="240" w:lineRule="auto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4FE0" w14:textId="77777777" w:rsidR="0090277F" w:rsidRPr="0089458A" w:rsidRDefault="0090277F" w:rsidP="000F6E34">
            <w:pPr>
              <w:spacing w:line="240" w:lineRule="auto"/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5F91" w14:textId="5470DC8E" w:rsidR="00B245FF" w:rsidRPr="004A220A" w:rsidRDefault="00B245FF" w:rsidP="00B245F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petites épreuves 10</w:t>
            </w:r>
            <w:r w:rsidR="004A220A">
              <w:rPr>
                <w:lang w:val="fr-FR"/>
              </w:rPr>
              <w:t xml:space="preserve">A i </w:t>
            </w:r>
            <w:r w:rsidRPr="004A220A">
              <w:rPr>
                <w:lang w:val="fr-FR"/>
              </w:rPr>
              <w:t>10B</w:t>
            </w:r>
          </w:p>
          <w:p w14:paraId="3F0A33CB" w14:textId="77777777" w:rsidR="0090277F" w:rsidRPr="004A220A" w:rsidRDefault="0090277F" w:rsidP="0090277F">
            <w:pPr>
              <w:spacing w:line="240" w:lineRule="auto"/>
              <w:rPr>
                <w:lang w:val="fr-FR"/>
              </w:rPr>
            </w:pPr>
          </w:p>
        </w:tc>
      </w:tr>
      <w:bookmarkEnd w:id="1"/>
      <w:tr w:rsidR="00AF4ED1" w:rsidRPr="004A220A" w14:paraId="6663E773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50191" w14:textId="77777777" w:rsidR="00AF4ED1" w:rsidRPr="004A220A" w:rsidRDefault="00AF4ED1" w:rsidP="00AF4ED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25.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D4A1" w14:textId="77777777" w:rsidR="00AF4ED1" w:rsidRPr="004A220A" w:rsidRDefault="00AF4ED1" w:rsidP="00AF4ED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Il est doux comme un agneau</w:t>
            </w:r>
          </w:p>
          <w:p w14:paraId="346D68FD" w14:textId="77777777" w:rsidR="00AF4ED1" w:rsidRPr="004A220A" w:rsidRDefault="00AF4ED1" w:rsidP="00AF4ED1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1B5796FB" w14:textId="788A278C" w:rsidR="00597A23" w:rsidRPr="004A220A" w:rsidRDefault="00597A23" w:rsidP="00AF4ED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lastRenderedPageBreak/>
              <w:t xml:space="preserve">Łagodny jak baranek </w:t>
            </w:r>
            <w:r w:rsidR="007F3B26" w:rsidRPr="004A220A">
              <w:rPr>
                <w:rFonts w:cstheme="minorHAnsi"/>
                <w:lang w:val="fr-FR"/>
              </w:rPr>
              <w:t>- porównania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7D81B" w14:textId="77777777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lastRenderedPageBreak/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2AC7" w14:textId="1CB3EADD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porównywać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B2CA" w14:textId="03DD51C7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nazwy zwierzat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C674" w14:textId="21B06A01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struktury porównania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11AB" w14:textId="77777777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2690" w14:textId="55F7C960" w:rsidR="00AF4ED1" w:rsidRPr="004A220A" w:rsidRDefault="00AF4ED1" w:rsidP="00AF4ED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ćw. 7-10/</w:t>
            </w:r>
          </w:p>
          <w:p w14:paraId="363A212E" w14:textId="08C1DE09" w:rsidR="00AF4ED1" w:rsidRPr="004A220A" w:rsidRDefault="00AF4ED1" w:rsidP="00AF4ED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s. 37-38</w:t>
            </w:r>
          </w:p>
          <w:p w14:paraId="21868DD3" w14:textId="77777777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A465" w14:textId="118E44CE" w:rsidR="00AF4ED1" w:rsidRPr="004A220A" w:rsidRDefault="00AF4ED1" w:rsidP="00AF4ED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ćw. 12-16/</w:t>
            </w:r>
          </w:p>
          <w:p w14:paraId="790AA9DA" w14:textId="05519F98" w:rsidR="00AF4ED1" w:rsidRPr="004A220A" w:rsidRDefault="00AF4ED1" w:rsidP="00AF4ED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s. 37-38</w:t>
            </w:r>
          </w:p>
          <w:p w14:paraId="41FB986E" w14:textId="77777777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C12E" w14:textId="101BB159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petites épreuves 11A</w:t>
            </w:r>
            <w:r w:rsidR="004A220A">
              <w:rPr>
                <w:lang w:val="fr-FR"/>
              </w:rPr>
              <w:t xml:space="preserve"> i</w:t>
            </w:r>
            <w:r w:rsidRPr="004A220A">
              <w:rPr>
                <w:lang w:val="fr-FR"/>
              </w:rPr>
              <w:t xml:space="preserve"> 11B</w:t>
            </w:r>
          </w:p>
          <w:p w14:paraId="427D9257" w14:textId="77777777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</w:p>
        </w:tc>
      </w:tr>
      <w:tr w:rsidR="00AF4ED1" w:rsidRPr="004A220A" w14:paraId="1A42ABF8" w14:textId="77777777" w:rsidTr="004262D1">
        <w:trPr>
          <w:trHeight w:val="58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30A6F" w14:textId="77777777" w:rsidR="00AF4ED1" w:rsidRPr="0089458A" w:rsidRDefault="00AF4ED1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89458A">
              <w:rPr>
                <w:b/>
              </w:rPr>
              <w:t xml:space="preserve">Treści nauczania z podstawy programowej: </w:t>
            </w:r>
          </w:p>
          <w:p w14:paraId="6CA40E20" w14:textId="77777777" w:rsidR="00AF4ED1" w:rsidRPr="0089458A" w:rsidRDefault="00AF4ED1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89458A">
              <w:rPr>
                <w:b/>
              </w:rPr>
              <w:t xml:space="preserve">III.2.0 </w:t>
            </w:r>
          </w:p>
          <w:p w14:paraId="6CBEDE9A" w14:textId="3A48CFB1" w:rsidR="00AF4ED1" w:rsidRPr="0089458A" w:rsidRDefault="00AF4ED1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</w:pPr>
            <w:r w:rsidRPr="0089458A">
              <w:t>Uczeń: posługuje się podstawowym zasobem środków językowych w zakresie tematu: człowiek (I.1</w:t>
            </w:r>
            <w:r w:rsidR="003F5473">
              <w:t xml:space="preserve">), </w:t>
            </w:r>
            <w:r w:rsidRPr="0089458A">
              <w:t>życie prywatne (I.5)</w:t>
            </w:r>
            <w:r w:rsidR="003F5473">
              <w:t>, świat przyrody (I.13)</w:t>
            </w:r>
            <w:r w:rsidRPr="0089458A">
              <w:t xml:space="preserve">; rozumie proste wypowiedzi ustne: reaguje na polecenia (II.1), określa główną myśl wypowiedzi (II.2), określa intencje nadawcy (II.3), określa kontekst wypowiedzi ( II.4), znajduje w wypowiedzi określone informacje (II.5); rozumie proste wypowiedzi pisemne: określa główną myśl tekstu (III.1), określa intencje nadawcy tekstu (III.2), </w:t>
            </w:r>
            <w:r w:rsidR="007F3B26" w:rsidRPr="0089458A">
              <w:t>określa</w:t>
            </w:r>
            <w:r w:rsidRPr="0089458A">
              <w:t xml:space="preserve"> kontekst wypowiedzi (III.3), znajduje w tekście określone informacje (III.4), układa informacje w określonym porządku (III.5); tworzy proste wypowiedzi ustne: opisuje ludzi, zwierzęta, przedmioty, miejsca i zjawiska (IV.1), opowiada o czynnościach, </w:t>
            </w:r>
            <w:r w:rsidR="007F3B26" w:rsidRPr="0089458A">
              <w:t>doświadczeniach</w:t>
            </w:r>
            <w:r w:rsidRPr="0089458A">
              <w:t xml:space="preserve"> i wydarzeniach z przeszłości i teraźniejszości (IV.2), przedstawia fakty z przeszłości i </w:t>
            </w:r>
            <w:r w:rsidR="007F3B26" w:rsidRPr="0089458A">
              <w:t>teraźniejszości</w:t>
            </w:r>
            <w:r w:rsidRPr="0089458A">
              <w:t xml:space="preserve"> (IV.3),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716EB93F" w14:textId="77777777" w:rsidR="00AF4ED1" w:rsidRPr="0089458A" w:rsidRDefault="00AF4ED1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89458A">
              <w:rPr>
                <w:b/>
              </w:rPr>
              <w:t>III.2.</w:t>
            </w:r>
          </w:p>
          <w:p w14:paraId="164DB0B5" w14:textId="77777777" w:rsidR="003F5473" w:rsidRPr="003F5473" w:rsidRDefault="003F5473" w:rsidP="00340F76">
            <w:pPr>
              <w:spacing w:line="240" w:lineRule="auto"/>
              <w:jc w:val="both"/>
            </w:pPr>
            <w:r w:rsidRPr="003F5473">
              <w:t xml:space="preserve">Uczeń: posługuje się podstawowym zasobem środków językowych w zakresie tematu: człowiek (I.1), życie prywatne (I.5), świat przyrody (I.13); rozumie proste wypowiedzi ustne: reaguje na polecenia (II.1), określa główną myśl wypowiedzi (II.2), określa intencje nadawcy (II.3), określa kontekst wypowiedzi ( II.4), znajduje w wypowiedzi określone informacje (II.5); rozumie proste wypowiedzi pisemne: określa główną myśl tekstu (III.1), określa intencje nadawcy tekstu (III.2), określa kontekst wypowiedzi (III.3), znajduje w tekście określone informacje (III.4), układa informacje w określonym porządku (III.5); tworzy proste wypowiedzi ustne: opisuje ludzi, zwierzęta, przedmioty, miejsca i zjawiska (IV.1), opowiada o czynnościach, doświadczeniach i wydarzeniach z przeszłości i teraźniejszości (IV.2), przedstawia fakty z przeszłości i teraźniejszości (IV.3),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</w:t>
            </w:r>
            <w:r w:rsidRPr="003F5473">
              <w:lastRenderedPageBreak/>
              <w:t>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3FC5971B" w14:textId="4D3C1DBD" w:rsidR="00AF4ED1" w:rsidRPr="0089458A" w:rsidRDefault="00AF4ED1" w:rsidP="00340F76">
            <w:pPr>
              <w:spacing w:line="240" w:lineRule="auto"/>
              <w:jc w:val="both"/>
            </w:pPr>
          </w:p>
        </w:tc>
      </w:tr>
      <w:tr w:rsidR="00AF4ED1" w:rsidRPr="004A220A" w14:paraId="52683363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0ACC15AD" w14:textId="23458BDE" w:rsidR="00AF4ED1" w:rsidRPr="004A220A" w:rsidRDefault="007F3B26" w:rsidP="00AF4ED1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lastRenderedPageBreak/>
              <w:t>ÉTAPE</w:t>
            </w:r>
            <w:r w:rsidR="00AF4ED1" w:rsidRPr="004A220A">
              <w:rPr>
                <w:lang w:val="fr-FR"/>
              </w:rPr>
              <w:t xml:space="preserve"> 5</w:t>
            </w:r>
          </w:p>
        </w:tc>
      </w:tr>
      <w:tr w:rsidR="00AF4ED1" w:rsidRPr="004A220A" w14:paraId="12DA44F0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836E2" w14:textId="77777777" w:rsidR="00AF4ED1" w:rsidRPr="004A220A" w:rsidRDefault="00AF4ED1" w:rsidP="00AF4ED1">
            <w:pPr>
              <w:spacing w:line="240" w:lineRule="auto"/>
              <w:rPr>
                <w:rFonts w:cstheme="minorHAnsi"/>
                <w:lang w:val="fr-FR"/>
              </w:rPr>
            </w:pPr>
            <w:bookmarkStart w:id="2" w:name="_Hlk88041869"/>
            <w:r w:rsidRPr="004A220A">
              <w:rPr>
                <w:rFonts w:cstheme="minorHAnsi"/>
                <w:lang w:val="fr-FR"/>
              </w:rPr>
              <w:t>26.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1867A" w14:textId="1D1A421F" w:rsidR="00F343A1" w:rsidRPr="0089458A" w:rsidRDefault="00F343A1" w:rsidP="00F343A1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On s’habille</w:t>
            </w:r>
          </w:p>
          <w:p w14:paraId="5CDB2A2C" w14:textId="77777777" w:rsidR="00AF4ED1" w:rsidRPr="0089458A" w:rsidRDefault="00AF4ED1" w:rsidP="00AF4ED1">
            <w:pPr>
              <w:spacing w:line="240" w:lineRule="auto"/>
              <w:rPr>
                <w:rFonts w:cstheme="minorHAnsi"/>
              </w:rPr>
            </w:pPr>
          </w:p>
          <w:p w14:paraId="24BDA4D5" w14:textId="60232D36" w:rsidR="00597A23" w:rsidRPr="0089458A" w:rsidRDefault="00597A23" w:rsidP="00AF4ED1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W co się ubieramy – nazwy ubrań i dodatków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93E8C" w14:textId="77777777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A556" w14:textId="77777777" w:rsidR="00AF4ED1" w:rsidRPr="0089458A" w:rsidRDefault="00F343A1" w:rsidP="00AF4ED1">
            <w:pPr>
              <w:spacing w:line="240" w:lineRule="auto"/>
            </w:pPr>
            <w:r w:rsidRPr="0089458A">
              <w:t>opisywać ubrania;</w:t>
            </w:r>
          </w:p>
          <w:p w14:paraId="2846B0C5" w14:textId="77E4CC63" w:rsidR="00F343A1" w:rsidRPr="0089458A" w:rsidRDefault="00F343A1" w:rsidP="00AF4ED1">
            <w:pPr>
              <w:spacing w:line="240" w:lineRule="auto"/>
            </w:pPr>
            <w:r w:rsidRPr="0089458A">
              <w:t>wyrażać opinię na temat ubrań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E50B" w14:textId="77777777" w:rsidR="00AF4ED1" w:rsidRPr="0089458A" w:rsidRDefault="00F343A1" w:rsidP="00AF4ED1">
            <w:pPr>
              <w:spacing w:line="240" w:lineRule="auto"/>
            </w:pPr>
            <w:r w:rsidRPr="0089458A">
              <w:t>nazwy ubrań i dodatków;</w:t>
            </w:r>
          </w:p>
          <w:p w14:paraId="3AF83182" w14:textId="2B89DAAE" w:rsidR="00F343A1" w:rsidRPr="0089458A" w:rsidRDefault="00F343A1" w:rsidP="00AF4ED1">
            <w:pPr>
              <w:spacing w:line="240" w:lineRule="auto"/>
            </w:pPr>
            <w:r w:rsidRPr="0089458A">
              <w:t>nazwy kolorów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7053" w14:textId="235B98EB" w:rsidR="00AF4ED1" w:rsidRPr="0089458A" w:rsidRDefault="00F343A1" w:rsidP="00AF4ED1">
            <w:pPr>
              <w:spacing w:line="240" w:lineRule="auto"/>
            </w:pPr>
            <w:r w:rsidRPr="0089458A">
              <w:t xml:space="preserve">użycie czasowników: </w:t>
            </w:r>
          </w:p>
          <w:p w14:paraId="5E902E0D" w14:textId="3847D8AF" w:rsidR="00F343A1" w:rsidRPr="0089458A" w:rsidRDefault="00F343A1" w:rsidP="00AF4ED1">
            <w:pPr>
              <w:spacing w:line="240" w:lineRule="auto"/>
            </w:pPr>
            <w:r w:rsidRPr="0089458A">
              <w:rPr>
                <w:i/>
              </w:rPr>
              <w:t>porter, s’habiller, mettre qqch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A327" w14:textId="77777777" w:rsidR="00AF4ED1" w:rsidRPr="0089458A" w:rsidRDefault="00AF4ED1" w:rsidP="00AF4ED1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6053" w14:textId="77777777" w:rsidR="00CB736A" w:rsidRDefault="00CB736A" w:rsidP="00CB736A">
            <w:pPr>
              <w:spacing w:after="160" w:line="259" w:lineRule="auto"/>
            </w:pPr>
            <w:r w:rsidRPr="00CB736A">
              <w:t>ćw.13/ s. 39</w:t>
            </w:r>
          </w:p>
          <w:p w14:paraId="29D707BB" w14:textId="29DDD000" w:rsidR="00AF4ED1" w:rsidRPr="00CB736A" w:rsidRDefault="00AF4ED1" w:rsidP="00CB736A">
            <w:pPr>
              <w:spacing w:after="160" w:line="259" w:lineRule="auto"/>
            </w:pPr>
            <w:r w:rsidRPr="0089458A">
              <w:rPr>
                <w:rFonts w:cstheme="minorHAnsi"/>
              </w:rPr>
              <w:t>ćw. 1-</w:t>
            </w:r>
            <w:r w:rsidR="00F343A1" w:rsidRPr="0089458A">
              <w:rPr>
                <w:rFonts w:cstheme="minorHAnsi"/>
              </w:rPr>
              <w:t>6</w:t>
            </w:r>
            <w:r w:rsidRPr="0089458A">
              <w:rPr>
                <w:rFonts w:cstheme="minorHAnsi"/>
              </w:rPr>
              <w:t xml:space="preserve">/s. </w:t>
            </w:r>
            <w:r w:rsidR="00F343A1" w:rsidRPr="0089458A">
              <w:rPr>
                <w:rFonts w:cstheme="minorHAnsi"/>
              </w:rPr>
              <w:t>40</w:t>
            </w:r>
            <w:r w:rsidRPr="0089458A">
              <w:rPr>
                <w:rFonts w:cstheme="minorHAnsi"/>
              </w:rPr>
              <w:t>-</w:t>
            </w:r>
            <w:r w:rsidR="008311A1" w:rsidRPr="0089458A">
              <w:rPr>
                <w:rFonts w:cstheme="minorHAnsi"/>
              </w:rPr>
              <w:t>42</w:t>
            </w:r>
          </w:p>
          <w:p w14:paraId="67E0120A" w14:textId="77777777" w:rsidR="00AF4ED1" w:rsidRPr="0089458A" w:rsidRDefault="00AF4ED1" w:rsidP="00AF4ED1">
            <w:pPr>
              <w:spacing w:line="240" w:lineRule="auto"/>
            </w:pPr>
          </w:p>
          <w:p w14:paraId="39504E60" w14:textId="37158E6C" w:rsidR="00F343A1" w:rsidRPr="0089458A" w:rsidRDefault="00F343A1" w:rsidP="00AF4ED1">
            <w:pPr>
              <w:spacing w:line="240" w:lineRule="auto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4B92" w14:textId="77777777" w:rsidR="00AF4ED1" w:rsidRPr="0089458A" w:rsidRDefault="00AF4ED1" w:rsidP="00F343A1">
            <w:pPr>
              <w:spacing w:line="240" w:lineRule="auto"/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A08A4" w14:textId="42C44690" w:rsidR="00AF4ED1" w:rsidRPr="0089458A" w:rsidRDefault="00AF4ED1" w:rsidP="00AF4ED1">
            <w:pPr>
              <w:spacing w:line="240" w:lineRule="auto"/>
            </w:pPr>
          </w:p>
        </w:tc>
      </w:tr>
      <w:bookmarkEnd w:id="2"/>
      <w:tr w:rsidR="00AF4ED1" w:rsidRPr="004A220A" w14:paraId="20D4F03A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357FE" w14:textId="77777777" w:rsidR="00AF4ED1" w:rsidRPr="004A220A" w:rsidRDefault="00AF4ED1" w:rsidP="00AF4ED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27.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EEC7" w14:textId="77777777" w:rsidR="008311A1" w:rsidRPr="004A220A" w:rsidRDefault="008311A1" w:rsidP="008311A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Qu’est-ce que tu aimes porter ?</w:t>
            </w:r>
          </w:p>
          <w:p w14:paraId="065C0CCC" w14:textId="77777777" w:rsidR="00AF4ED1" w:rsidRPr="004A220A" w:rsidRDefault="00AF4ED1" w:rsidP="00AF4ED1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159902E1" w14:textId="22936940" w:rsidR="00597A23" w:rsidRPr="0089458A" w:rsidRDefault="00597A23" w:rsidP="00AF4ED1">
            <w:pPr>
              <w:spacing w:line="240" w:lineRule="auto"/>
              <w:rPr>
                <w:rFonts w:cstheme="minorHAnsi"/>
              </w:rPr>
            </w:pPr>
            <w:r w:rsidRPr="0089458A">
              <w:rPr>
                <w:rFonts w:cstheme="minorHAnsi"/>
              </w:rPr>
              <w:t>Co lubimy nosić? Wyrażanie opinii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01DA6" w14:textId="77777777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991A" w14:textId="11752E81" w:rsidR="00AF4ED1" w:rsidRPr="0089458A" w:rsidRDefault="008311A1" w:rsidP="00AF4ED1">
            <w:pPr>
              <w:spacing w:line="240" w:lineRule="auto"/>
            </w:pPr>
            <w:r w:rsidRPr="0089458A">
              <w:t>mówić o swoich preferencjach dotyczących stroju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5035" w14:textId="77777777" w:rsidR="008311A1" w:rsidRPr="004A220A" w:rsidRDefault="008311A1" w:rsidP="008311A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nazwy ubrań i dodatków;</w:t>
            </w:r>
          </w:p>
          <w:p w14:paraId="38CA4932" w14:textId="4680108E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D955" w14:textId="75B5475F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675F" w14:textId="77777777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8B05" w14:textId="621CB19C" w:rsidR="00AF4ED1" w:rsidRPr="004A220A" w:rsidRDefault="00AF4ED1" w:rsidP="00AF4ED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ćw. </w:t>
            </w:r>
            <w:r w:rsidR="008311A1" w:rsidRPr="004A220A">
              <w:rPr>
                <w:rFonts w:cstheme="minorHAnsi"/>
                <w:lang w:val="fr-FR"/>
              </w:rPr>
              <w:t>7,8</w:t>
            </w:r>
            <w:r w:rsidRPr="004A220A">
              <w:rPr>
                <w:rFonts w:cstheme="minorHAnsi"/>
                <w:lang w:val="fr-FR"/>
              </w:rPr>
              <w:t xml:space="preserve">/s. </w:t>
            </w:r>
            <w:r w:rsidR="008311A1" w:rsidRPr="004A220A">
              <w:rPr>
                <w:rFonts w:cstheme="minorHAnsi"/>
                <w:lang w:val="fr-FR"/>
              </w:rPr>
              <w:t>42-42</w:t>
            </w:r>
          </w:p>
          <w:p w14:paraId="160FFAB0" w14:textId="77777777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EA6E" w14:textId="2F6311F2" w:rsidR="00AF4ED1" w:rsidRPr="004A220A" w:rsidRDefault="00AF4ED1" w:rsidP="00AF4ED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ćw</w:t>
            </w:r>
            <w:r w:rsidR="008311A1" w:rsidRPr="004A220A">
              <w:rPr>
                <w:rFonts w:cstheme="minorHAnsi"/>
                <w:lang w:val="fr-FR"/>
              </w:rPr>
              <w:t>. 1-3/</w:t>
            </w:r>
            <w:r w:rsidRPr="004A220A">
              <w:rPr>
                <w:rFonts w:cstheme="minorHAnsi"/>
                <w:lang w:val="fr-FR"/>
              </w:rPr>
              <w:t xml:space="preserve">s. </w:t>
            </w:r>
            <w:r w:rsidR="008311A1" w:rsidRPr="004A220A">
              <w:rPr>
                <w:rFonts w:cstheme="minorHAnsi"/>
                <w:lang w:val="fr-FR"/>
              </w:rPr>
              <w:t>40</w:t>
            </w:r>
            <w:r w:rsidRPr="004A220A">
              <w:rPr>
                <w:rFonts w:cstheme="minorHAnsi"/>
                <w:lang w:val="fr-FR"/>
              </w:rPr>
              <w:t>-</w:t>
            </w:r>
            <w:r w:rsidR="008311A1" w:rsidRPr="004A220A">
              <w:rPr>
                <w:rFonts w:cstheme="minorHAnsi"/>
                <w:lang w:val="fr-FR"/>
              </w:rPr>
              <w:t>41</w:t>
            </w:r>
          </w:p>
          <w:p w14:paraId="69FE8A2B" w14:textId="14F7E777" w:rsidR="00AF4ED1" w:rsidRPr="004A220A" w:rsidRDefault="00AF4ED1" w:rsidP="00AF4ED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ćw. </w:t>
            </w:r>
            <w:r w:rsidR="008311A1" w:rsidRPr="004A220A">
              <w:rPr>
                <w:rFonts w:cstheme="minorHAnsi"/>
                <w:lang w:val="fr-FR"/>
              </w:rPr>
              <w:t>5</w:t>
            </w:r>
            <w:r w:rsidRPr="004A220A">
              <w:rPr>
                <w:rFonts w:cstheme="minorHAnsi"/>
                <w:lang w:val="fr-FR"/>
              </w:rPr>
              <w:t xml:space="preserve">-8/s. </w:t>
            </w:r>
            <w:r w:rsidR="008311A1" w:rsidRPr="004A220A">
              <w:rPr>
                <w:rFonts w:cstheme="minorHAnsi"/>
                <w:lang w:val="fr-FR"/>
              </w:rPr>
              <w:t>42</w:t>
            </w:r>
            <w:r w:rsidRPr="004A220A">
              <w:rPr>
                <w:rFonts w:cstheme="minorHAnsi"/>
                <w:lang w:val="fr-FR"/>
              </w:rPr>
              <w:t>-</w:t>
            </w:r>
            <w:r w:rsidR="008311A1" w:rsidRPr="004A220A">
              <w:rPr>
                <w:rFonts w:cstheme="minorHAnsi"/>
                <w:lang w:val="fr-FR"/>
              </w:rPr>
              <w:t>45</w:t>
            </w:r>
          </w:p>
          <w:p w14:paraId="65078656" w14:textId="77777777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AB62" w14:textId="77777777" w:rsidR="008311A1" w:rsidRPr="004A220A" w:rsidRDefault="008311A1" w:rsidP="008311A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matériel imprimable 13</w:t>
            </w:r>
          </w:p>
          <w:p w14:paraId="6CB96E9A" w14:textId="7ED3E0F2" w:rsidR="00AF4ED1" w:rsidRPr="004A220A" w:rsidRDefault="00AF4ED1" w:rsidP="00AF4ED1">
            <w:pPr>
              <w:spacing w:line="240" w:lineRule="auto"/>
              <w:rPr>
                <w:lang w:val="fr-FR"/>
              </w:rPr>
            </w:pPr>
          </w:p>
        </w:tc>
      </w:tr>
      <w:tr w:rsidR="004262D1" w:rsidRPr="004A220A" w14:paraId="5490DA19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0924D" w14:textId="77777777" w:rsidR="004262D1" w:rsidRPr="004A220A" w:rsidRDefault="004262D1" w:rsidP="004262D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28.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AFBF" w14:textId="77777777" w:rsidR="004262D1" w:rsidRPr="004A220A" w:rsidRDefault="004262D1" w:rsidP="004262D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Quelle est votre taille ? Dans un magasin </w:t>
            </w:r>
          </w:p>
          <w:p w14:paraId="53C72AA5" w14:textId="77777777" w:rsidR="004262D1" w:rsidRPr="00E37B1B" w:rsidRDefault="004262D1" w:rsidP="004262D1">
            <w:pPr>
              <w:spacing w:line="240" w:lineRule="auto"/>
              <w:rPr>
                <w:rFonts w:cstheme="minorHAnsi"/>
              </w:rPr>
            </w:pPr>
            <w:r w:rsidRPr="00E37B1B">
              <w:rPr>
                <w:rFonts w:cstheme="minorHAnsi"/>
              </w:rPr>
              <w:t>de vêtements</w:t>
            </w:r>
          </w:p>
          <w:p w14:paraId="1570EF81" w14:textId="77777777" w:rsidR="004262D1" w:rsidRPr="00E37B1B" w:rsidRDefault="004262D1" w:rsidP="004262D1">
            <w:pPr>
              <w:spacing w:line="240" w:lineRule="auto"/>
              <w:rPr>
                <w:rFonts w:cstheme="minorHAnsi"/>
              </w:rPr>
            </w:pPr>
          </w:p>
          <w:p w14:paraId="1B001C41" w14:textId="62E41987" w:rsidR="00597A23" w:rsidRPr="00E37B1B" w:rsidRDefault="007F3B26" w:rsidP="004262D1">
            <w:pPr>
              <w:spacing w:line="240" w:lineRule="auto"/>
              <w:rPr>
                <w:rFonts w:cstheme="minorHAnsi"/>
              </w:rPr>
            </w:pPr>
            <w:r w:rsidRPr="00E37B1B">
              <w:rPr>
                <w:rFonts w:cstheme="minorHAnsi"/>
              </w:rPr>
              <w:t>Zak</w:t>
            </w:r>
            <w:r>
              <w:rPr>
                <w:rFonts w:cstheme="minorHAnsi"/>
              </w:rPr>
              <w:t>u</w:t>
            </w:r>
            <w:r w:rsidRPr="00E37B1B">
              <w:rPr>
                <w:rFonts w:cstheme="minorHAnsi"/>
              </w:rPr>
              <w:t>py</w:t>
            </w:r>
            <w:r>
              <w:rPr>
                <w:rFonts w:cstheme="minorHAnsi"/>
              </w:rPr>
              <w:t xml:space="preserve"> </w:t>
            </w:r>
            <w:r w:rsidRPr="00E37B1B">
              <w:rPr>
                <w:rFonts w:cstheme="minorHAnsi"/>
              </w:rPr>
              <w:t>w</w:t>
            </w:r>
            <w:r w:rsidR="00597A23" w:rsidRPr="00E37B1B">
              <w:rPr>
                <w:rFonts w:cstheme="minorHAnsi"/>
              </w:rPr>
              <w:t xml:space="preserve"> sklepie odzieżowym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8ABEC" w14:textId="77777777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6F42" w14:textId="77777777" w:rsidR="004262D1" w:rsidRPr="00E37B1B" w:rsidRDefault="004262D1" w:rsidP="004262D1">
            <w:pPr>
              <w:spacing w:line="240" w:lineRule="auto"/>
            </w:pPr>
            <w:r w:rsidRPr="00E37B1B">
              <w:t>opisywać ubrania;</w:t>
            </w:r>
          </w:p>
          <w:p w14:paraId="35650B31" w14:textId="77777777" w:rsidR="004262D1" w:rsidRPr="00E37B1B" w:rsidRDefault="004262D1" w:rsidP="004262D1">
            <w:pPr>
              <w:spacing w:line="240" w:lineRule="auto"/>
            </w:pPr>
            <w:r w:rsidRPr="00E37B1B">
              <w:t>wyrażać opinię na temat ubrań;</w:t>
            </w:r>
          </w:p>
          <w:p w14:paraId="74C352C9" w14:textId="7BB01AA6" w:rsidR="004262D1" w:rsidRPr="00E37B1B" w:rsidRDefault="007F3B26" w:rsidP="004262D1">
            <w:pPr>
              <w:spacing w:line="240" w:lineRule="auto"/>
            </w:pPr>
            <w:r w:rsidRPr="00E37B1B">
              <w:t>porozumiewać się</w:t>
            </w:r>
            <w:r w:rsidR="004262D1" w:rsidRPr="00E37B1B">
              <w:t xml:space="preserve"> w sklepie odzieżowym;</w:t>
            </w:r>
          </w:p>
          <w:p w14:paraId="7A70C548" w14:textId="6C51754E" w:rsidR="004262D1" w:rsidRPr="00E37B1B" w:rsidRDefault="004262D1" w:rsidP="004262D1">
            <w:pPr>
              <w:spacing w:line="240" w:lineRule="auto"/>
            </w:pPr>
            <w:r w:rsidRPr="00E37B1B">
              <w:t>pytać o cenę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DE00" w14:textId="77777777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nazwy ubrań i dodatków;</w:t>
            </w:r>
          </w:p>
          <w:p w14:paraId="534D4D45" w14:textId="6C162313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E42E" w14:textId="08E43930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struktury wyrażające opinię </w:t>
            </w:r>
          </w:p>
          <w:p w14:paraId="579A427B" w14:textId="77777777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5089" w14:textId="77777777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BF59" w14:textId="35954E60" w:rsidR="004262D1" w:rsidRPr="004A220A" w:rsidRDefault="004262D1" w:rsidP="004262D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ćw. 9-14/s. 44-46</w:t>
            </w:r>
          </w:p>
          <w:p w14:paraId="051F682C" w14:textId="77777777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9F4F" w14:textId="70852018" w:rsidR="004262D1" w:rsidRPr="004A220A" w:rsidRDefault="004262D1" w:rsidP="004262D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ćw. 10,11/s. 46-47</w:t>
            </w:r>
          </w:p>
          <w:p w14:paraId="20EC0FA4" w14:textId="77777777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BBF7" w14:textId="44CEF930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petites épreuves 12A</w:t>
            </w:r>
            <w:r w:rsidR="004A220A">
              <w:rPr>
                <w:lang w:val="fr-FR"/>
              </w:rPr>
              <w:t xml:space="preserve"> i </w:t>
            </w:r>
            <w:r w:rsidRPr="004A220A">
              <w:rPr>
                <w:lang w:val="fr-FR"/>
              </w:rPr>
              <w:t>12B</w:t>
            </w:r>
          </w:p>
          <w:p w14:paraId="1B20CE23" w14:textId="21698D91" w:rsidR="004262D1" w:rsidRPr="004A220A" w:rsidRDefault="004262D1" w:rsidP="004262D1">
            <w:pPr>
              <w:spacing w:line="240" w:lineRule="auto"/>
              <w:rPr>
                <w:rFonts w:cstheme="minorHAnsi"/>
                <w:lang w:val="fr-FR"/>
              </w:rPr>
            </w:pPr>
          </w:p>
        </w:tc>
      </w:tr>
      <w:tr w:rsidR="004262D1" w:rsidRPr="004A220A" w14:paraId="414FA5E0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BD290" w14:textId="77777777" w:rsidR="004262D1" w:rsidRPr="004A220A" w:rsidRDefault="004262D1" w:rsidP="004262D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29.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4ADD" w14:textId="77777777" w:rsidR="004262D1" w:rsidRPr="004A220A" w:rsidRDefault="004262D1" w:rsidP="004262D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Place des pronoms COD et COI</w:t>
            </w:r>
          </w:p>
          <w:p w14:paraId="6068C4F2" w14:textId="77777777" w:rsidR="004262D1" w:rsidRPr="004A220A" w:rsidRDefault="004262D1" w:rsidP="004262D1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51DC86E4" w14:textId="32A36F39" w:rsidR="00597A23" w:rsidRPr="00E37B1B" w:rsidRDefault="00597A23" w:rsidP="004262D1">
            <w:pPr>
              <w:spacing w:line="240" w:lineRule="auto"/>
              <w:rPr>
                <w:rFonts w:cstheme="minorHAnsi"/>
              </w:rPr>
            </w:pPr>
            <w:r w:rsidRPr="00E37B1B">
              <w:rPr>
                <w:rFonts w:cstheme="minorHAnsi"/>
              </w:rPr>
              <w:t xml:space="preserve">Zaimki dopełnienia </w:t>
            </w:r>
            <w:r w:rsidRPr="00E37B1B">
              <w:rPr>
                <w:rFonts w:cstheme="minorHAnsi"/>
              </w:rPr>
              <w:lastRenderedPageBreak/>
              <w:t>bliższego i dalszego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FBD29" w14:textId="77777777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lastRenderedPageBreak/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8703" w14:textId="77777777" w:rsidR="004262D1" w:rsidRPr="00E37B1B" w:rsidRDefault="004262D1" w:rsidP="004262D1">
            <w:pPr>
              <w:spacing w:line="240" w:lineRule="auto"/>
            </w:pPr>
            <w:r w:rsidRPr="00E37B1B">
              <w:t>opisywać ubrania;</w:t>
            </w:r>
          </w:p>
          <w:p w14:paraId="73834BB6" w14:textId="77777777" w:rsidR="004262D1" w:rsidRPr="00E37B1B" w:rsidRDefault="004262D1" w:rsidP="004262D1">
            <w:pPr>
              <w:spacing w:line="240" w:lineRule="auto"/>
            </w:pPr>
            <w:r w:rsidRPr="00E37B1B">
              <w:t>wyrażać opinię na temat ubrań;</w:t>
            </w:r>
          </w:p>
          <w:p w14:paraId="135E2D55" w14:textId="53BB87FB" w:rsidR="004262D1" w:rsidRPr="00E37B1B" w:rsidRDefault="004262D1" w:rsidP="004262D1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22BF" w14:textId="77777777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lastRenderedPageBreak/>
              <w:t>nazwy ubrań i dodatków;</w:t>
            </w:r>
          </w:p>
          <w:p w14:paraId="07E08838" w14:textId="35EEE94E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71A7" w14:textId="77777777" w:rsidR="004262D1" w:rsidRPr="00E37B1B" w:rsidRDefault="004262D1" w:rsidP="004262D1">
            <w:pPr>
              <w:spacing w:line="240" w:lineRule="auto"/>
            </w:pPr>
            <w:r w:rsidRPr="00E37B1B">
              <w:t>zaimki dopełnienia bliższego COD;</w:t>
            </w:r>
          </w:p>
          <w:p w14:paraId="7F0F2BAA" w14:textId="01C3F1CF" w:rsidR="004262D1" w:rsidRPr="00E37B1B" w:rsidRDefault="004262D1" w:rsidP="004262D1">
            <w:pPr>
              <w:spacing w:line="240" w:lineRule="auto"/>
            </w:pPr>
            <w:r w:rsidRPr="00E37B1B">
              <w:lastRenderedPageBreak/>
              <w:t>zaimki dopełnienia dalszego COI;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15AB" w14:textId="77777777" w:rsidR="004262D1" w:rsidRPr="00E37B1B" w:rsidRDefault="004262D1" w:rsidP="004262D1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ECCE" w14:textId="5FC4376F" w:rsidR="004262D1" w:rsidRPr="004A220A" w:rsidRDefault="004262D1" w:rsidP="004262D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ćw. 12/s. 45</w:t>
            </w:r>
          </w:p>
          <w:p w14:paraId="2D6B70B5" w14:textId="77777777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8961" w14:textId="17DBC7F4" w:rsidR="004262D1" w:rsidRPr="004A220A" w:rsidRDefault="004262D1" w:rsidP="004262D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ćw. 13,14/s. 47-48</w:t>
            </w:r>
          </w:p>
          <w:p w14:paraId="6DD5F580" w14:textId="77777777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9ED8" w14:textId="318EFDB9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</w:p>
        </w:tc>
      </w:tr>
      <w:tr w:rsidR="004262D1" w:rsidRPr="00B76B8B" w14:paraId="7AE38BCA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B6150" w14:textId="77777777" w:rsidR="004262D1" w:rsidRPr="004A220A" w:rsidRDefault="004262D1" w:rsidP="004262D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30.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F890" w14:textId="77777777" w:rsidR="00641400" w:rsidRPr="004A220A" w:rsidRDefault="00641400" w:rsidP="00641400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Je préfère ce sac-ci à celui-là. </w:t>
            </w:r>
          </w:p>
          <w:p w14:paraId="78ED785D" w14:textId="77777777" w:rsidR="00641400" w:rsidRPr="00E37B1B" w:rsidRDefault="00641400" w:rsidP="00641400">
            <w:pPr>
              <w:spacing w:line="240" w:lineRule="auto"/>
              <w:rPr>
                <w:rFonts w:cstheme="minorHAnsi"/>
              </w:rPr>
            </w:pPr>
            <w:r w:rsidRPr="00E37B1B">
              <w:rPr>
                <w:rFonts w:cstheme="minorHAnsi"/>
              </w:rPr>
              <w:t>Pronoms démonstratifs.</w:t>
            </w:r>
          </w:p>
          <w:p w14:paraId="5C297A57" w14:textId="77777777" w:rsidR="004262D1" w:rsidRPr="00E37B1B" w:rsidRDefault="004262D1" w:rsidP="004262D1">
            <w:pPr>
              <w:spacing w:line="240" w:lineRule="auto"/>
              <w:rPr>
                <w:rFonts w:cstheme="minorHAnsi"/>
              </w:rPr>
            </w:pPr>
          </w:p>
          <w:p w14:paraId="71DB4E76" w14:textId="15A88762" w:rsidR="00597A23" w:rsidRPr="00E37B1B" w:rsidRDefault="00597A23" w:rsidP="004262D1">
            <w:pPr>
              <w:spacing w:line="240" w:lineRule="auto"/>
              <w:rPr>
                <w:rFonts w:cstheme="minorHAnsi"/>
              </w:rPr>
            </w:pPr>
            <w:r w:rsidRPr="00E37B1B">
              <w:rPr>
                <w:rFonts w:cstheme="minorHAnsi"/>
              </w:rPr>
              <w:t xml:space="preserve">Zaimki </w:t>
            </w:r>
            <w:r w:rsidR="007F3B26" w:rsidRPr="00E37B1B">
              <w:rPr>
                <w:rFonts w:cstheme="minorHAnsi"/>
              </w:rPr>
              <w:t>wskazujące</w:t>
            </w:r>
            <w:r w:rsidRPr="00E37B1B">
              <w:rPr>
                <w:rFonts w:cstheme="minorHAnsi"/>
              </w:rPr>
              <w:t xml:space="preserve"> rzeczowne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DEDB2" w14:textId="77777777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B984" w14:textId="77777777" w:rsidR="004262D1" w:rsidRPr="00E37B1B" w:rsidRDefault="00641400" w:rsidP="004262D1">
            <w:pPr>
              <w:spacing w:line="240" w:lineRule="auto"/>
            </w:pPr>
            <w:r w:rsidRPr="00E37B1B">
              <w:t>pytać o cenę;</w:t>
            </w:r>
          </w:p>
          <w:p w14:paraId="54140FBA" w14:textId="378B1873" w:rsidR="00641400" w:rsidRPr="00E37B1B" w:rsidRDefault="00641400" w:rsidP="004262D1">
            <w:pPr>
              <w:spacing w:line="240" w:lineRule="auto"/>
            </w:pPr>
            <w:r w:rsidRPr="00E37B1B">
              <w:t xml:space="preserve">porównywać </w:t>
            </w:r>
            <w:r w:rsidR="006B246F" w:rsidRPr="00E37B1B">
              <w:t>ceny ubrań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FE9E" w14:textId="77777777" w:rsidR="00641400" w:rsidRPr="004A220A" w:rsidRDefault="00641400" w:rsidP="00641400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nazwy ubrań i dodatków;</w:t>
            </w:r>
          </w:p>
          <w:p w14:paraId="20AC4536" w14:textId="549F645F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3312" w14:textId="77777777" w:rsidR="004262D1" w:rsidRPr="00E37B1B" w:rsidRDefault="00641400" w:rsidP="004262D1">
            <w:pPr>
              <w:spacing w:line="240" w:lineRule="auto"/>
            </w:pPr>
            <w:r w:rsidRPr="00E37B1B">
              <w:t xml:space="preserve">zaimki wskazujące </w:t>
            </w:r>
          </w:p>
          <w:p w14:paraId="5E2EDA20" w14:textId="1CCECA4F" w:rsidR="00641400" w:rsidRPr="00E37B1B" w:rsidRDefault="00641400" w:rsidP="004262D1">
            <w:pPr>
              <w:spacing w:line="240" w:lineRule="auto"/>
            </w:pPr>
            <w:r w:rsidRPr="00E37B1B">
              <w:t>rzeczowne proste i złożone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D4C4" w14:textId="0A9F458D" w:rsidR="004262D1" w:rsidRPr="00E37B1B" w:rsidRDefault="004262D1" w:rsidP="004262D1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468F" w14:textId="59EE7C81" w:rsidR="004262D1" w:rsidRPr="004A220A" w:rsidRDefault="004262D1" w:rsidP="004262D1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ćw. </w:t>
            </w:r>
            <w:r w:rsidR="006B246F" w:rsidRPr="004A220A">
              <w:rPr>
                <w:rFonts w:cstheme="minorHAnsi"/>
                <w:lang w:val="fr-FR"/>
              </w:rPr>
              <w:t>16-19/</w:t>
            </w:r>
            <w:r w:rsidRPr="004A220A">
              <w:rPr>
                <w:rFonts w:cstheme="minorHAnsi"/>
                <w:lang w:val="fr-FR"/>
              </w:rPr>
              <w:t xml:space="preserve">s. </w:t>
            </w:r>
            <w:r w:rsidR="006B246F" w:rsidRPr="004A220A">
              <w:rPr>
                <w:rFonts w:cstheme="minorHAnsi"/>
                <w:lang w:val="fr-FR"/>
              </w:rPr>
              <w:t>47-49</w:t>
            </w:r>
          </w:p>
          <w:p w14:paraId="231A21A0" w14:textId="77777777" w:rsidR="004262D1" w:rsidRPr="004A220A" w:rsidRDefault="004262D1" w:rsidP="006B246F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2990" w14:textId="77777777" w:rsidR="006B246F" w:rsidRPr="004A220A" w:rsidRDefault="006B246F" w:rsidP="006B246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ćw. 16/s. 48</w:t>
            </w:r>
          </w:p>
          <w:p w14:paraId="26BDFFB7" w14:textId="4B72E3DF" w:rsidR="006B246F" w:rsidRPr="004A220A" w:rsidRDefault="006B246F" w:rsidP="006B246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ćw. 18/s. 49-50</w:t>
            </w:r>
          </w:p>
          <w:p w14:paraId="5724AFF8" w14:textId="188C3464" w:rsidR="006B246F" w:rsidRPr="004A220A" w:rsidRDefault="006B246F" w:rsidP="006B246F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3C88CE92" w14:textId="77777777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B0EC" w14:textId="6DAAB032" w:rsidR="00641400" w:rsidRPr="004A220A" w:rsidRDefault="00641400" w:rsidP="00641400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petite épreuve 13A i 13B</w:t>
            </w:r>
          </w:p>
          <w:p w14:paraId="68510B5F" w14:textId="77777777" w:rsidR="00641400" w:rsidRPr="004A220A" w:rsidRDefault="00641400" w:rsidP="00641400">
            <w:pPr>
              <w:spacing w:line="240" w:lineRule="auto"/>
              <w:rPr>
                <w:lang w:val="fr-FR"/>
              </w:rPr>
            </w:pPr>
          </w:p>
          <w:p w14:paraId="3B5A33E2" w14:textId="04E535E3" w:rsidR="00641400" w:rsidRPr="004A220A" w:rsidRDefault="00641400" w:rsidP="00641400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matériel imprimable 14</w:t>
            </w:r>
          </w:p>
          <w:p w14:paraId="0C963E5F" w14:textId="2A8E4FAB" w:rsidR="004262D1" w:rsidRPr="004A220A" w:rsidRDefault="004262D1" w:rsidP="004262D1">
            <w:pPr>
              <w:spacing w:line="240" w:lineRule="auto"/>
              <w:rPr>
                <w:lang w:val="fr-FR"/>
              </w:rPr>
            </w:pPr>
          </w:p>
        </w:tc>
      </w:tr>
      <w:tr w:rsidR="006B246F" w:rsidRPr="004A220A" w14:paraId="13C1C435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6B6F4" w14:textId="77777777" w:rsidR="006B246F" w:rsidRPr="004A220A" w:rsidRDefault="006B246F" w:rsidP="006B246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31.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5C4A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La haute couture ou le prêt-à-porter</w:t>
            </w:r>
          </w:p>
          <w:p w14:paraId="2E52FBFF" w14:textId="77777777" w:rsidR="00491842" w:rsidRPr="004A220A" w:rsidRDefault="00491842" w:rsidP="006B246F">
            <w:pPr>
              <w:spacing w:line="240" w:lineRule="auto"/>
              <w:rPr>
                <w:lang w:val="fr-FR"/>
              </w:rPr>
            </w:pPr>
          </w:p>
          <w:p w14:paraId="65BBA784" w14:textId="7A2BC1ED" w:rsidR="00491842" w:rsidRPr="004A220A" w:rsidRDefault="00491842" w:rsidP="00330109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Czym się różni </w:t>
            </w:r>
            <w:r w:rsidR="00330109" w:rsidRPr="004A220A">
              <w:rPr>
                <w:lang w:val="fr-FR"/>
              </w:rPr>
              <w:t>„</w:t>
            </w:r>
            <w:r w:rsidRPr="004A220A">
              <w:rPr>
                <w:lang w:val="fr-FR"/>
              </w:rPr>
              <w:t xml:space="preserve">haute couture” od </w:t>
            </w:r>
            <w:r w:rsidR="00330109" w:rsidRPr="004A220A">
              <w:rPr>
                <w:lang w:val="fr-FR"/>
              </w:rPr>
              <w:t>„ prêt-à-porter’’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65A34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C1C4" w14:textId="6A7C73E1" w:rsidR="006B246F" w:rsidRPr="00E37B1B" w:rsidRDefault="006B246F" w:rsidP="006B246F">
            <w:pPr>
              <w:spacing w:line="240" w:lineRule="auto"/>
            </w:pPr>
            <w:r w:rsidRPr="00E37B1B">
              <w:t>mówić o modzie i o kreatorach mody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9E68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nazwy ubrań i dodatków;</w:t>
            </w:r>
          </w:p>
          <w:p w14:paraId="1E0BAE5F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8AF4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</w:tcPr>
          <w:p w14:paraId="66C51655" w14:textId="03EDF146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  <w:r w:rsidRPr="004A220A">
              <w:rPr>
                <w:rFonts w:ascii="Corbel" w:hAnsi="Corbel"/>
                <w:i/>
                <w:lang w:val="fr-FR"/>
              </w:rPr>
              <w:t xml:space="preserve">Haute-Couture i </w:t>
            </w:r>
            <w:r w:rsidR="004A220A" w:rsidRPr="004A220A">
              <w:rPr>
                <w:rFonts w:ascii="Corbel" w:hAnsi="Corbel"/>
                <w:i/>
                <w:lang w:val="fr-FR"/>
              </w:rPr>
              <w:t>prêt-à-porter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777A" w14:textId="5CE16220" w:rsidR="006B246F" w:rsidRPr="004A220A" w:rsidRDefault="006B246F" w:rsidP="006B246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ćw. 20,21/s. 49</w:t>
            </w:r>
          </w:p>
          <w:p w14:paraId="612649CA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84F9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191F" w14:textId="30931163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</w:p>
        </w:tc>
      </w:tr>
      <w:tr w:rsidR="006B246F" w:rsidRPr="004A220A" w14:paraId="2002B199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A4555" w14:textId="534B47ED" w:rsidR="006B246F" w:rsidRPr="00E37B1B" w:rsidRDefault="006B246F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E37B1B">
              <w:rPr>
                <w:b/>
              </w:rPr>
              <w:t xml:space="preserve">Treści nauczania z podstawy programowej: </w:t>
            </w:r>
          </w:p>
          <w:p w14:paraId="25B2A70C" w14:textId="77777777" w:rsidR="006B246F" w:rsidRPr="00E37B1B" w:rsidRDefault="006B246F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E37B1B">
              <w:rPr>
                <w:b/>
              </w:rPr>
              <w:t xml:space="preserve">III.2.0 </w:t>
            </w:r>
          </w:p>
          <w:p w14:paraId="51BF30AE" w14:textId="58B2779B" w:rsidR="006B246F" w:rsidRPr="00E37B1B" w:rsidRDefault="00CB736A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</w:pPr>
            <w:r w:rsidRPr="003F5473">
              <w:t>Uczeń: posługuje się podstawowym zasobem środków językowych w zakresie tematu: człowiek (I.1), życie prywatne (I.5), zakupy i usługi (I.7), kultura (I.9)</w:t>
            </w:r>
            <w:r>
              <w:t>;</w:t>
            </w:r>
            <w:r w:rsidRPr="003F5473">
              <w:t xml:space="preserve">  </w:t>
            </w:r>
            <w:r w:rsidR="006B246F" w:rsidRPr="00E37B1B">
              <w:t xml:space="preserve"> rozumie proste wypowiedzi ustne: reaguje na polecenia (II.1), określa główną myśl wypowiedzi (II.2), określa intencje nadawcy (II.3), określa kontekst wypowiedzi (II.4), znajduje w wypowiedzi określone informacje (II.5); rozumie proste wypowiedzi pisemne: określa główną myśl tekstu (III.1), określa intencje nadawcy tekstu (III.2), </w:t>
            </w:r>
            <w:r w:rsidR="007F3B26" w:rsidRPr="00E37B1B">
              <w:t>określa</w:t>
            </w:r>
            <w:r w:rsidR="006B246F" w:rsidRPr="00E37B1B">
              <w:t xml:space="preserve"> kontekst wypowiedzi (III.3), znajduje w tekście określone informacje (III.4), układa informacje w określonym porządku (III.5)</w:t>
            </w:r>
            <w:r>
              <w:t xml:space="preserve">; </w:t>
            </w:r>
            <w:r w:rsidR="006B246F" w:rsidRPr="00E37B1B">
              <w:t xml:space="preserve">tworzy proste wypowiedzi ustne: opisuje ludzi, zwierzęta, przedmioty, miejsca i zjawiska (IV.1), opisuje upodobania (IV.5),  wyraża i uzasadnia swoje opinie (IV.6), wyraża uczucia i emocje (IV.7) stosuje formalny i nieformalny styl wypowiedzi adekwatnie do sytuacji (IV.8); tworzy proste wypowiedzi pisemne: opisuje ludzi, przedmioty, zwierzęta, miejsca i zjawiska (V.1); reaguje ustnie: nawiązuje kontakty towarzyskie, rozpoczyna, prowadzi i kończy rozmowę (VI.2),  uzyskuje i przekazuje informacje i wyjaśnienia (VI.3), wyraża swoje opinie, pyta o opinie, zgadza się lub nie zgadza z opiniami innych osób (VI.4), wyraża swoje upodobania, intencje i pragnienia, pyta o upodobania, intencje i pragnienia innych osób (VI.5), proponuje, przyjmuje i odrzuca propozycje (VI.8), prosi o radę i udziela rady ( VI.9), pyta o pozwolenie, udziela i odmawia pozwolenia (VI.10), wyraża prośbę oraz zgodę lub odmowę spełnienia prośby (VI.12), wyraża uczucia i emocje (VI.13), stosuje zwroty i formy grzecznościowe (VI. 14); reaguje w formie tekstu pisanego: przedstawia siebie (VII.1), nawiązuje kontakty towarzyskie (VII.2), uzyskuje i przekazuje informacje i wyjaśnienia (VII.3), wyraża swoje opinie, pyta o opinie, zgadza się lub nie zgadza z opiniami innych osób (VII.4), wyraża swoje upodobania, intencje i pragnienia, pyta o upodobania, intencje i pragnienia innych osób (VII. 5), proponuje, przyjmuje i odrzuca propozycje (VII.8), prosi o radę i udziela rady (VII.9),  wyraża uczucia i emocje (VII.13); przetwarza tekst ustnie lub pisemnie:  </w:t>
            </w:r>
            <w:r w:rsidR="006B246F" w:rsidRPr="00E37B1B">
              <w:lastRenderedPageBreak/>
              <w:t>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2EBB5B54" w14:textId="77777777" w:rsidR="006B246F" w:rsidRPr="00E37B1B" w:rsidRDefault="006B246F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E37B1B">
              <w:rPr>
                <w:b/>
              </w:rPr>
              <w:t>III.2.</w:t>
            </w:r>
          </w:p>
          <w:p w14:paraId="40BAA822" w14:textId="44039686" w:rsidR="00CB736A" w:rsidRPr="00CB736A" w:rsidRDefault="00CB736A" w:rsidP="00340F76">
            <w:pPr>
              <w:spacing w:line="240" w:lineRule="auto"/>
              <w:jc w:val="both"/>
            </w:pPr>
            <w:r w:rsidRPr="00CB736A">
              <w:t>Uczeń: posługuje się podstawowym zasobem środków językowych w zakresie tematu: człowiek (I.1), życie prywatne (I.5), zakupy i usługi (I.7), kultura (I.9);   rozumie proste wypowiedzi ustne: reaguje na polecenia (II.1), określa główną myśl wypowiedzi (II.2), określa intencje nadawcy (II.3), określa kontekst wypowiedzi (II.4), znajduje w wypowiedzi określone informacje (II.5); rozumie proste wypowiedzi pisemne: określa główną myśl tekstu (III.1), określa intencje nadawcy tekstu (III.2), określa kontekst wypowiedzi (III.3), znajduje w tekście określone informacje (III.4), układa informacje w określonym porządku (III.5); tworzy proste wypowiedzi ustne: opisuje ludzi, zwierzęta, przedmioty, miejsca i zjawiska (IV.1), opisuje upodobania (IV.5),  wyraża i uzasadnia swoje opinie (IV.6), wyraża uczucia i emocje (IV.7) stosuje formalny i nieformalny styl wypowiedzi adekwatnie do sytuacji (IV.8); tworzy proste wypowiedzi pisemne: opisuje ludzi, przedmioty, zwierzęta, miejsca i zjawiska (V.1); reaguje ustnie: nawiązuje kontakty towarzyskie, rozpoczyna, prowadzi i kończy rozmowę (VI.2),  uzyskuje i przekazuje informacje i wyjaśnienia (VI.3), wyraża swoje opinie, pyta o opinie, zgadza się lub nie zgadza z opiniami innych osób (VI.4), wyraża swoje upodobania, intencje i pragnienia, pyta o upodobania, intencje i pragnienia innych osób (VI.5), proponuje, przyjmuje i odrzuca propozycje (VI.8), prosi o radę i udziela rady ( VI.9), pyta o pozwolenie, udziela i odmawia pozwolenia (VI.10), wyraża prośbę oraz zgodę lub odmowę spełnienia prośby (VI.12), wyraża uczucia i emocje (VI.13), stosuje zwroty i formy grzecznościowe (VI. 14); reaguje w formie tekstu pisanego: przedstawia siebie (VII.1), nawiązuje kontakty towarzyskie (VII.2), uzyskuje i przekazuje informacje i wyjaśnienia (VII.3), wyraża swoje opinie, pyta o opinie, zgadza się lub nie zgadza z opiniami innych osób (VII.4), wyraża swoje upodobania, intencje i pragnienia, pyta o upodobania, intencje i pragnienia innych osób (VII. 5), proponuje, przyjmuje i odrzuca propozycje (VII.8), prosi o radę i udziela rady (VII.9), 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64AB705E" w14:textId="17E82AB2" w:rsidR="006B246F" w:rsidRPr="00FE440F" w:rsidRDefault="006B246F" w:rsidP="00340F76">
            <w:pPr>
              <w:spacing w:line="240" w:lineRule="auto"/>
              <w:jc w:val="both"/>
            </w:pPr>
          </w:p>
        </w:tc>
      </w:tr>
      <w:tr w:rsidR="006B246F" w:rsidRPr="004A220A" w14:paraId="716827D2" w14:textId="77777777" w:rsidTr="006B246F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22640031" w14:textId="3E138ECD" w:rsidR="006B246F" w:rsidRPr="004A220A" w:rsidRDefault="007F3B26" w:rsidP="006B246F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lastRenderedPageBreak/>
              <w:t>ÉTAPE</w:t>
            </w:r>
            <w:r w:rsidR="006B246F" w:rsidRPr="004A220A">
              <w:rPr>
                <w:lang w:val="fr-FR"/>
              </w:rPr>
              <w:t xml:space="preserve"> 6</w:t>
            </w:r>
          </w:p>
        </w:tc>
      </w:tr>
      <w:tr w:rsidR="006B246F" w:rsidRPr="004A220A" w14:paraId="0E92F480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CA331" w14:textId="5ECC202B" w:rsidR="006B246F" w:rsidRPr="004A220A" w:rsidRDefault="006B246F" w:rsidP="006B246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32.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6B67" w14:textId="77777777" w:rsidR="006B246F" w:rsidRPr="004A220A" w:rsidRDefault="006B246F" w:rsidP="006B246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Bon appétit !</w:t>
            </w:r>
          </w:p>
          <w:p w14:paraId="7DF8DA26" w14:textId="77777777" w:rsidR="00330109" w:rsidRPr="004A220A" w:rsidRDefault="00330109" w:rsidP="006B246F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6C69BE6C" w14:textId="77777777" w:rsidR="00330109" w:rsidRPr="004A220A" w:rsidRDefault="00330109" w:rsidP="006B246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Co lubimy jeść ?</w:t>
            </w:r>
          </w:p>
          <w:p w14:paraId="12D60625" w14:textId="501FBB85" w:rsidR="00330109" w:rsidRPr="004A220A" w:rsidRDefault="00330109" w:rsidP="006B246F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66D4B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855A" w14:textId="06472A2D" w:rsidR="006B246F" w:rsidRPr="007F3B26" w:rsidRDefault="005D361B" w:rsidP="006B246F">
            <w:pPr>
              <w:spacing w:line="240" w:lineRule="auto"/>
            </w:pPr>
            <w:r w:rsidRPr="007F3B26">
              <w:t>mówić o preferencjach i zwyczajach żywieniowych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BC24" w14:textId="04E074AF" w:rsidR="006B246F" w:rsidRPr="007F3B26" w:rsidRDefault="005D361B" w:rsidP="006B246F">
            <w:pPr>
              <w:spacing w:line="240" w:lineRule="auto"/>
            </w:pPr>
            <w:r w:rsidRPr="007F3B26">
              <w:t>nazwy artykułów żywnościowych, napojów i dań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80E0" w14:textId="57FAFEA4" w:rsidR="006B246F" w:rsidRPr="007F3B26" w:rsidRDefault="006B246F" w:rsidP="006B246F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AE54" w14:textId="0B4FBE9C" w:rsidR="005D361B" w:rsidRPr="004A220A" w:rsidRDefault="005D361B" w:rsidP="005D361B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typowe francuskie dania regionalne </w:t>
            </w:r>
          </w:p>
          <w:p w14:paraId="1D39FC60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B109" w14:textId="2368E252" w:rsidR="006B246F" w:rsidRPr="004A220A" w:rsidRDefault="006B246F" w:rsidP="006B246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ćw. 1-3/s. </w:t>
            </w:r>
            <w:r w:rsidR="005D361B" w:rsidRPr="004A220A">
              <w:rPr>
                <w:rFonts w:cstheme="minorHAnsi"/>
                <w:lang w:val="fr-FR"/>
              </w:rPr>
              <w:t>51-52</w:t>
            </w:r>
          </w:p>
          <w:p w14:paraId="40FB8F05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2AAF" w14:textId="207DCA70" w:rsidR="005D361B" w:rsidRPr="004A220A" w:rsidRDefault="005D361B" w:rsidP="005D361B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ćw. 1-5/s. 51-53</w:t>
            </w:r>
          </w:p>
          <w:p w14:paraId="0DAA8A1C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D832" w14:textId="77777777" w:rsidR="005D361B" w:rsidRPr="004A220A" w:rsidRDefault="005D361B" w:rsidP="005D361B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matériel imprimable 16</w:t>
            </w:r>
          </w:p>
          <w:p w14:paraId="62811F19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</w:p>
        </w:tc>
      </w:tr>
      <w:tr w:rsidR="006B246F" w:rsidRPr="004A220A" w14:paraId="13767647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93FD" w14:textId="33663F70" w:rsidR="006B246F" w:rsidRPr="004A220A" w:rsidRDefault="005D361B" w:rsidP="006B246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lastRenderedPageBreak/>
              <w:t>33.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5ADB" w14:textId="689F87BD" w:rsidR="005D361B" w:rsidRPr="004A220A" w:rsidRDefault="005D361B" w:rsidP="005D361B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La cuisine française – présentations</w:t>
            </w:r>
          </w:p>
          <w:p w14:paraId="722C457C" w14:textId="7197BE49" w:rsidR="00330109" w:rsidRPr="004A220A" w:rsidRDefault="00330109" w:rsidP="005D361B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2E49BF67" w14:textId="51E69B6F" w:rsidR="006B246F" w:rsidRPr="004A220A" w:rsidRDefault="00330109" w:rsidP="00330109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Kuchnia francuska 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097CD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9A8B" w14:textId="7FCB9C93" w:rsidR="006B246F" w:rsidRPr="007F3B26" w:rsidRDefault="005D361B" w:rsidP="006B246F">
            <w:pPr>
              <w:spacing w:line="240" w:lineRule="auto"/>
            </w:pPr>
            <w:r w:rsidRPr="007F3B26">
              <w:t xml:space="preserve">mówić </w:t>
            </w:r>
            <w:r w:rsidR="00623F45" w:rsidRPr="007F3B26">
              <w:t>o francuskiej</w:t>
            </w:r>
            <w:r w:rsidR="00330109" w:rsidRPr="007F3B26">
              <w:t xml:space="preserve"> </w:t>
            </w:r>
            <w:r w:rsidRPr="007F3B26">
              <w:t>kuchni</w:t>
            </w:r>
            <w:r w:rsidR="00330109" w:rsidRPr="007F3B26">
              <w:t xml:space="preserve"> regionalnej</w:t>
            </w:r>
            <w:r w:rsidRPr="007F3B26">
              <w:t>;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A189" w14:textId="7FC245D2" w:rsidR="006B246F" w:rsidRPr="007F3B26" w:rsidRDefault="006B246F" w:rsidP="006B246F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D2D8" w14:textId="1F223E71" w:rsidR="006B246F" w:rsidRPr="007F3B26" w:rsidRDefault="006B246F" w:rsidP="006B246F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A8CA6" w14:textId="77777777" w:rsidR="006B246F" w:rsidRPr="007F3B26" w:rsidRDefault="006B246F" w:rsidP="006B246F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9086" w14:textId="77777777" w:rsidR="006B246F" w:rsidRPr="004A220A" w:rsidRDefault="006B246F" w:rsidP="006B246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ćw. 4-6/s. 65-66</w:t>
            </w:r>
          </w:p>
          <w:p w14:paraId="31AF44D0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BB20" w14:textId="77777777" w:rsidR="006B246F" w:rsidRPr="004A220A" w:rsidRDefault="006B246F" w:rsidP="006B246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ćw. 1-5/s. 73-74</w:t>
            </w:r>
          </w:p>
          <w:p w14:paraId="26EA931E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8746" w14:textId="6BA4E571" w:rsidR="006B246F" w:rsidRPr="004A220A" w:rsidRDefault="00752AFB" w:rsidP="006B246F">
            <w:pPr>
              <w:spacing w:line="240" w:lineRule="auto"/>
              <w:rPr>
                <w:lang w:val="fr-FR"/>
              </w:rPr>
            </w:pPr>
            <w:r w:rsidRPr="004A220A">
              <w:rPr>
                <w:rFonts w:eastAsia="Times New Roman" w:cstheme="minorHAnsi"/>
                <w:lang w:val="fr-FR"/>
              </w:rPr>
              <w:t>matériel imprimable 16</w:t>
            </w:r>
          </w:p>
        </w:tc>
      </w:tr>
      <w:tr w:rsidR="006B246F" w:rsidRPr="00B76B8B" w14:paraId="423D2D54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44035" w14:textId="06E66359" w:rsidR="006B246F" w:rsidRPr="004A220A" w:rsidRDefault="006B246F" w:rsidP="006B246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3</w:t>
            </w:r>
            <w:r w:rsidR="00752AFB" w:rsidRPr="004A220A">
              <w:rPr>
                <w:rFonts w:cstheme="minorHAnsi"/>
                <w:lang w:val="fr-FR"/>
              </w:rPr>
              <w:t>4</w:t>
            </w:r>
            <w:r w:rsidRPr="004A220A">
              <w:rPr>
                <w:rFonts w:cstheme="minorHAnsi"/>
                <w:lang w:val="fr-FR"/>
              </w:rPr>
              <w:t>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581E" w14:textId="77777777" w:rsidR="00752AFB" w:rsidRPr="007F3B26" w:rsidRDefault="00752AFB" w:rsidP="00752AFB">
            <w:pPr>
              <w:spacing w:line="240" w:lineRule="auto"/>
              <w:rPr>
                <w:rFonts w:cstheme="minorHAnsi"/>
              </w:rPr>
            </w:pPr>
            <w:r w:rsidRPr="007F3B26">
              <w:rPr>
                <w:rFonts w:cstheme="minorHAnsi"/>
              </w:rPr>
              <w:t>Nous buvons beaucoup d’eau</w:t>
            </w:r>
          </w:p>
          <w:p w14:paraId="389402C0" w14:textId="77777777" w:rsidR="006B246F" w:rsidRPr="007F3B26" w:rsidRDefault="006B246F" w:rsidP="006B246F">
            <w:pPr>
              <w:spacing w:line="240" w:lineRule="auto"/>
              <w:rPr>
                <w:rFonts w:cstheme="minorHAnsi"/>
              </w:rPr>
            </w:pPr>
          </w:p>
          <w:p w14:paraId="7264EB8D" w14:textId="7D629BA8" w:rsidR="00330109" w:rsidRPr="007F3B26" w:rsidRDefault="00330109" w:rsidP="006B246F">
            <w:pPr>
              <w:spacing w:line="240" w:lineRule="auto"/>
              <w:rPr>
                <w:rFonts w:cstheme="minorHAnsi"/>
              </w:rPr>
            </w:pPr>
            <w:r w:rsidRPr="007F3B26">
              <w:rPr>
                <w:rFonts w:cstheme="minorHAnsi"/>
              </w:rPr>
              <w:t>Rodzajniki cząstkowe i wyrażenia ilościowe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D62E8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C267" w14:textId="2EA465E0" w:rsidR="006B246F" w:rsidRPr="007F3B26" w:rsidRDefault="00752AFB" w:rsidP="006B246F">
            <w:pPr>
              <w:spacing w:line="240" w:lineRule="auto"/>
            </w:pPr>
            <w:r w:rsidRPr="007F3B26">
              <w:t>mówić o preferencjach i zwyczajach żywieniowych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DB95" w14:textId="4AF6677E" w:rsidR="006B246F" w:rsidRPr="007F3B26" w:rsidRDefault="00752AFB" w:rsidP="006B246F">
            <w:pPr>
              <w:spacing w:line="240" w:lineRule="auto"/>
            </w:pPr>
            <w:r w:rsidRPr="007F3B26">
              <w:t>nazwy artykułów żywnościowych, napojów i dań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4527" w14:textId="77777777" w:rsidR="006B246F" w:rsidRPr="007F3B26" w:rsidRDefault="00752AFB" w:rsidP="006B246F">
            <w:pPr>
              <w:spacing w:line="240" w:lineRule="auto"/>
            </w:pPr>
            <w:r w:rsidRPr="007F3B26">
              <w:t>rodzajniki nieokreślone i cząstkowe;</w:t>
            </w:r>
          </w:p>
          <w:p w14:paraId="5C441062" w14:textId="29481953" w:rsidR="00752AFB" w:rsidRPr="007F3B26" w:rsidRDefault="00752AFB" w:rsidP="006B246F">
            <w:pPr>
              <w:spacing w:line="240" w:lineRule="auto"/>
            </w:pPr>
            <w:r w:rsidRPr="007F3B26">
              <w:t>wyrażenia ilościowe;</w:t>
            </w:r>
          </w:p>
          <w:p w14:paraId="167B12D5" w14:textId="29BBEB8C" w:rsidR="00752AFB" w:rsidRPr="004A220A" w:rsidRDefault="00752AFB" w:rsidP="006B246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zaimek dopełnieniowy </w:t>
            </w:r>
            <w:r w:rsidRPr="004A220A">
              <w:rPr>
                <w:i/>
                <w:iCs/>
                <w:lang w:val="fr-FR"/>
              </w:rPr>
              <w:t>en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4601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58ED" w14:textId="57E0D907" w:rsidR="006B246F" w:rsidRPr="004A220A" w:rsidRDefault="006B246F" w:rsidP="006B246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ćw. </w:t>
            </w:r>
            <w:r w:rsidR="00DD407E" w:rsidRPr="004A220A">
              <w:rPr>
                <w:rFonts w:cstheme="minorHAnsi"/>
                <w:lang w:val="fr-FR"/>
              </w:rPr>
              <w:t>4-6/</w:t>
            </w:r>
            <w:r w:rsidRPr="004A220A">
              <w:rPr>
                <w:rFonts w:cstheme="minorHAnsi"/>
                <w:lang w:val="fr-FR"/>
              </w:rPr>
              <w:t xml:space="preserve">s. </w:t>
            </w:r>
            <w:r w:rsidR="00DD407E" w:rsidRPr="004A220A">
              <w:rPr>
                <w:rFonts w:cstheme="minorHAnsi"/>
                <w:lang w:val="fr-FR"/>
              </w:rPr>
              <w:t>52-54</w:t>
            </w:r>
          </w:p>
          <w:p w14:paraId="0E55FEC2" w14:textId="77777777" w:rsidR="006B246F" w:rsidRPr="004A220A" w:rsidRDefault="006B246F" w:rsidP="00DD407E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0908" w14:textId="2C86E316" w:rsidR="006B246F" w:rsidRPr="004A220A" w:rsidRDefault="006B246F" w:rsidP="006B246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ćw. </w:t>
            </w:r>
            <w:r w:rsidR="00DD407E" w:rsidRPr="004A220A">
              <w:rPr>
                <w:rFonts w:cstheme="minorHAnsi"/>
                <w:lang w:val="fr-FR"/>
              </w:rPr>
              <w:t>6-10</w:t>
            </w:r>
            <w:r w:rsidRPr="004A220A">
              <w:rPr>
                <w:rFonts w:cstheme="minorHAnsi"/>
                <w:lang w:val="fr-FR"/>
              </w:rPr>
              <w:t xml:space="preserve">/s. </w:t>
            </w:r>
            <w:r w:rsidR="00DD407E" w:rsidRPr="004A220A">
              <w:rPr>
                <w:rFonts w:cstheme="minorHAnsi"/>
                <w:lang w:val="fr-FR"/>
              </w:rPr>
              <w:t>54-56</w:t>
            </w:r>
          </w:p>
          <w:p w14:paraId="6C36465B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DF9C" w14:textId="4E8BB753" w:rsidR="006B246F" w:rsidRPr="004A220A" w:rsidRDefault="00752AFB" w:rsidP="006B246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petites épreuves 14A i 14B</w:t>
            </w:r>
          </w:p>
        </w:tc>
      </w:tr>
      <w:tr w:rsidR="006B246F" w:rsidRPr="004A220A" w14:paraId="7888F8DE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0B832" w14:textId="08092A4D" w:rsidR="006B246F" w:rsidRPr="004A220A" w:rsidRDefault="006B246F" w:rsidP="006B246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3</w:t>
            </w:r>
            <w:r w:rsidR="00DD407E" w:rsidRPr="004A220A">
              <w:rPr>
                <w:rFonts w:cstheme="minorHAnsi"/>
                <w:lang w:val="fr-FR"/>
              </w:rPr>
              <w:t>5.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E0B8" w14:textId="77777777" w:rsidR="006B246F" w:rsidRPr="004A220A" w:rsidRDefault="00DD407E" w:rsidP="006B246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Recettes de cuisine</w:t>
            </w:r>
          </w:p>
          <w:p w14:paraId="1DEE6A8E" w14:textId="77777777" w:rsidR="00330109" w:rsidRPr="004A220A" w:rsidRDefault="00330109" w:rsidP="006B246F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7A3D83F1" w14:textId="17ADD75E" w:rsidR="00330109" w:rsidRPr="004A220A" w:rsidRDefault="00330109" w:rsidP="006B246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Przepisy kulinarne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BA77E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58D3" w14:textId="1E03CB11" w:rsidR="006B246F" w:rsidRPr="004A220A" w:rsidRDefault="00DD407E" w:rsidP="006B246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napisać przepis kulinarny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95A7" w14:textId="77777777" w:rsidR="006B246F" w:rsidRPr="007F3B26" w:rsidRDefault="00DD407E" w:rsidP="006B246F">
            <w:pPr>
              <w:spacing w:line="240" w:lineRule="auto"/>
            </w:pPr>
            <w:r w:rsidRPr="007F3B26">
              <w:t>nazwy artykułów żywnościowych, napojów i dań</w:t>
            </w:r>
          </w:p>
          <w:p w14:paraId="6A262FF4" w14:textId="77777777" w:rsidR="00DD407E" w:rsidRPr="007F3B26" w:rsidRDefault="00DD407E" w:rsidP="006B246F">
            <w:pPr>
              <w:spacing w:line="240" w:lineRule="auto"/>
            </w:pPr>
            <w:r w:rsidRPr="007F3B26">
              <w:t xml:space="preserve">spoosby przygotowywania potraw, </w:t>
            </w:r>
          </w:p>
          <w:p w14:paraId="502AEB43" w14:textId="16549766" w:rsidR="00DD407E" w:rsidRPr="007F3B26" w:rsidRDefault="00DD407E" w:rsidP="006B246F">
            <w:pPr>
              <w:spacing w:line="240" w:lineRule="auto"/>
            </w:pPr>
            <w:r w:rsidRPr="007F3B26">
              <w:t>przepisy kulinarne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73FA" w14:textId="61310618" w:rsidR="006B246F" w:rsidRPr="007F3B26" w:rsidRDefault="00DD407E" w:rsidP="006B246F">
            <w:pPr>
              <w:spacing w:line="240" w:lineRule="auto"/>
            </w:pPr>
            <w:r w:rsidRPr="007F3B26">
              <w:t>tryb rozkazujący z zaimkami dopełnienia bliższego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C634" w14:textId="4BB034A5" w:rsidR="00DD407E" w:rsidRPr="004A220A" w:rsidRDefault="00DD407E" w:rsidP="00DD407E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typowe francuskie dania </w:t>
            </w:r>
          </w:p>
          <w:p w14:paraId="69308128" w14:textId="0BEE3C4C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E744" w14:textId="44C5E425" w:rsidR="00DD407E" w:rsidRPr="004A220A" w:rsidRDefault="00DD407E" w:rsidP="00DD407E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ćw. 8-12/s. 54</w:t>
            </w:r>
          </w:p>
          <w:p w14:paraId="04D7C183" w14:textId="77777777" w:rsidR="006B246F" w:rsidRPr="004A220A" w:rsidRDefault="006B246F" w:rsidP="006B246F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7A3B" w14:textId="3FA8C8CF" w:rsidR="006B246F" w:rsidRPr="004A220A" w:rsidRDefault="006B246F" w:rsidP="006B246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ćw. </w:t>
            </w:r>
            <w:r w:rsidR="00DD407E" w:rsidRPr="004A220A">
              <w:rPr>
                <w:rFonts w:cstheme="minorHAnsi"/>
                <w:lang w:val="fr-FR"/>
              </w:rPr>
              <w:t>11</w:t>
            </w:r>
            <w:r w:rsidRPr="004A220A">
              <w:rPr>
                <w:rFonts w:cstheme="minorHAnsi"/>
                <w:lang w:val="fr-FR"/>
              </w:rPr>
              <w:t>-</w:t>
            </w:r>
            <w:r w:rsidR="00DD407E" w:rsidRPr="004A220A">
              <w:rPr>
                <w:rFonts w:cstheme="minorHAnsi"/>
                <w:lang w:val="fr-FR"/>
              </w:rPr>
              <w:t>14</w:t>
            </w:r>
            <w:r w:rsidRPr="004A220A">
              <w:rPr>
                <w:rFonts w:cstheme="minorHAnsi"/>
                <w:lang w:val="fr-FR"/>
              </w:rPr>
              <w:t xml:space="preserve">/s. </w:t>
            </w:r>
            <w:r w:rsidR="00DD407E" w:rsidRPr="004A220A">
              <w:rPr>
                <w:rFonts w:cstheme="minorHAnsi"/>
                <w:lang w:val="fr-FR"/>
              </w:rPr>
              <w:t>56-58</w:t>
            </w:r>
          </w:p>
          <w:p w14:paraId="7BADBF4D" w14:textId="77777777" w:rsidR="006B246F" w:rsidRPr="004A220A" w:rsidRDefault="006B246F" w:rsidP="00DD407E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E408" w14:textId="180BAA72" w:rsidR="006B246F" w:rsidRPr="004A220A" w:rsidRDefault="006B246F" w:rsidP="006B246F">
            <w:pPr>
              <w:spacing w:line="240" w:lineRule="auto"/>
              <w:rPr>
                <w:rFonts w:cstheme="minorHAnsi"/>
                <w:lang w:val="fr-FR"/>
              </w:rPr>
            </w:pPr>
          </w:p>
        </w:tc>
      </w:tr>
      <w:tr w:rsidR="00DD407E" w:rsidRPr="004A220A" w14:paraId="5C703D74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2144" w14:textId="621DCAC7" w:rsidR="00DD407E" w:rsidRPr="004A220A" w:rsidRDefault="00DD407E" w:rsidP="00DD407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36.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2B5C" w14:textId="77777777" w:rsidR="00DD407E" w:rsidRPr="004A220A" w:rsidRDefault="00DD407E" w:rsidP="00DD407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Le menu du jour</w:t>
            </w:r>
          </w:p>
          <w:p w14:paraId="47AC2BC0" w14:textId="77777777" w:rsidR="00DD407E" w:rsidRPr="004A220A" w:rsidRDefault="00DD407E" w:rsidP="00DD407E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286EDF9C" w14:textId="2C57B125" w:rsidR="00330109" w:rsidRPr="004A220A" w:rsidRDefault="00330109" w:rsidP="00DD407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Wokół stołu </w:t>
            </w:r>
            <w:r w:rsidR="00DE0766" w:rsidRPr="004A220A">
              <w:rPr>
                <w:rFonts w:cstheme="minorHAnsi"/>
                <w:lang w:val="fr-FR"/>
              </w:rPr>
              <w:t>i talerza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2D1A" w14:textId="2BF91913" w:rsidR="00DD407E" w:rsidRPr="004A220A" w:rsidRDefault="00DD407E" w:rsidP="00DD407E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1895" w14:textId="3D8BDC78" w:rsidR="00DD407E" w:rsidRPr="007F3B26" w:rsidRDefault="00DD407E" w:rsidP="00DD407E">
            <w:pPr>
              <w:spacing w:line="240" w:lineRule="auto"/>
            </w:pPr>
            <w:r w:rsidRPr="007F3B26">
              <w:t>mówić o preferencjach i zwyczajach żywieniowych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B23E" w14:textId="77777777" w:rsidR="00DD407E" w:rsidRPr="007F3B26" w:rsidRDefault="00DD407E" w:rsidP="00DD407E">
            <w:pPr>
              <w:spacing w:line="240" w:lineRule="auto"/>
            </w:pPr>
            <w:r w:rsidRPr="007F3B26">
              <w:t>nazwy artykułów żywnościowych, napojów i dań</w:t>
            </w:r>
          </w:p>
          <w:p w14:paraId="7A5BF9AC" w14:textId="642B25CF" w:rsidR="00DD407E" w:rsidRPr="007F3B26" w:rsidRDefault="00623F45" w:rsidP="00D61B56">
            <w:pPr>
              <w:spacing w:line="240" w:lineRule="auto"/>
            </w:pPr>
            <w:r w:rsidRPr="007F3B26">
              <w:t>sposoby</w:t>
            </w:r>
            <w:r w:rsidR="00DD407E" w:rsidRPr="007F3B26">
              <w:t xml:space="preserve"> obróbki artykułów </w:t>
            </w:r>
            <w:r w:rsidRPr="007F3B26">
              <w:t>żywnościowyc</w:t>
            </w:r>
            <w:r>
              <w:t xml:space="preserve">h, </w:t>
            </w:r>
            <w:r w:rsidRPr="007F3B26">
              <w:t>sztućce</w:t>
            </w:r>
            <w:r w:rsidR="00D61B56" w:rsidRPr="007F3B26">
              <w:t xml:space="preserve"> i zas</w:t>
            </w:r>
            <w:r w:rsidR="00330109" w:rsidRPr="007F3B26">
              <w:t>t</w:t>
            </w:r>
            <w:r w:rsidR="00D61B56" w:rsidRPr="007F3B26">
              <w:t>awa kuchenna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2AC1" w14:textId="77777777" w:rsidR="00DD407E" w:rsidRPr="007F3B26" w:rsidRDefault="00DD407E" w:rsidP="00DD407E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FDE9" w14:textId="374D59A3" w:rsidR="00DD407E" w:rsidRPr="004A220A" w:rsidRDefault="00D61B56" w:rsidP="00DD407E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karta dań i menu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8866" w14:textId="63731554" w:rsidR="00D61B56" w:rsidRPr="004A220A" w:rsidRDefault="00D61B56" w:rsidP="00D61B56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ćw. 13-18/s. 55-57</w:t>
            </w:r>
          </w:p>
          <w:p w14:paraId="1473BEA5" w14:textId="77777777" w:rsidR="00DD407E" w:rsidRPr="004A220A" w:rsidRDefault="00DD407E" w:rsidP="00DD407E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821B" w14:textId="77777777" w:rsidR="00DD407E" w:rsidRPr="004A220A" w:rsidRDefault="00DD407E" w:rsidP="00DD407E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0832" w14:textId="77777777" w:rsidR="00DD407E" w:rsidRPr="004A220A" w:rsidRDefault="00DD407E" w:rsidP="00DD407E">
            <w:pPr>
              <w:spacing w:line="240" w:lineRule="auto"/>
              <w:rPr>
                <w:rFonts w:cstheme="minorHAnsi"/>
                <w:lang w:val="fr-FR"/>
              </w:rPr>
            </w:pPr>
          </w:p>
        </w:tc>
      </w:tr>
      <w:tr w:rsidR="00D61B56" w:rsidRPr="00B76B8B" w14:paraId="0550A000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3C62" w14:textId="68E51255" w:rsidR="00D61B56" w:rsidRPr="004A220A" w:rsidRDefault="00D61B56" w:rsidP="00DD407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lastRenderedPageBreak/>
              <w:t>37.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8A89" w14:textId="77777777" w:rsidR="00D61B56" w:rsidRPr="007F3B26" w:rsidRDefault="00D61B56" w:rsidP="00D61B56">
            <w:pPr>
              <w:spacing w:line="240" w:lineRule="auto"/>
              <w:rPr>
                <w:rFonts w:cstheme="minorHAnsi"/>
              </w:rPr>
            </w:pPr>
            <w:r w:rsidRPr="007F3B26">
              <w:rPr>
                <w:rFonts w:cstheme="minorHAnsi"/>
              </w:rPr>
              <w:t>Au restaurant</w:t>
            </w:r>
          </w:p>
          <w:p w14:paraId="3A70A25B" w14:textId="77777777" w:rsidR="00D61B56" w:rsidRPr="007F3B26" w:rsidRDefault="00D61B56" w:rsidP="00DD407E">
            <w:pPr>
              <w:spacing w:line="240" w:lineRule="auto"/>
              <w:rPr>
                <w:rFonts w:cstheme="minorHAnsi"/>
              </w:rPr>
            </w:pPr>
          </w:p>
          <w:p w14:paraId="3F2D59C9" w14:textId="22638AC5" w:rsidR="00DE0766" w:rsidRPr="007F3B26" w:rsidRDefault="00DE0766" w:rsidP="00DD407E">
            <w:pPr>
              <w:spacing w:line="240" w:lineRule="auto"/>
              <w:rPr>
                <w:rFonts w:cstheme="minorHAnsi"/>
              </w:rPr>
            </w:pPr>
            <w:r w:rsidRPr="007F3B26">
              <w:rPr>
                <w:rFonts w:cstheme="minorHAnsi"/>
              </w:rPr>
              <w:t>Składanie zamówienia w restauracji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5A39" w14:textId="17858C74" w:rsidR="00D61B56" w:rsidRPr="004A220A" w:rsidRDefault="000D0078" w:rsidP="00DD407E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1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1FD72" w14:textId="29EC1CF8" w:rsidR="000D0078" w:rsidRPr="007F3B26" w:rsidRDefault="00623F45" w:rsidP="00DD407E">
            <w:pPr>
              <w:spacing w:line="240" w:lineRule="auto"/>
            </w:pPr>
            <w:r w:rsidRPr="007F3B26">
              <w:t>złożyć</w:t>
            </w:r>
            <w:r w:rsidR="000D0078" w:rsidRPr="007F3B26">
              <w:t xml:space="preserve"> </w:t>
            </w:r>
            <w:r w:rsidRPr="007F3B26">
              <w:t>zamówienie</w:t>
            </w:r>
            <w:r w:rsidR="000D0078" w:rsidRPr="007F3B26">
              <w:t xml:space="preserve"> w restauracji;</w:t>
            </w:r>
          </w:p>
          <w:p w14:paraId="58C40D41" w14:textId="2F6E850A" w:rsidR="000D0078" w:rsidRPr="007F3B26" w:rsidRDefault="00623F45" w:rsidP="00DD407E">
            <w:pPr>
              <w:spacing w:line="240" w:lineRule="auto"/>
            </w:pPr>
            <w:r w:rsidRPr="007F3B26">
              <w:t>wyrazić</w:t>
            </w:r>
            <w:r w:rsidR="000D0078" w:rsidRPr="007F3B26">
              <w:t xml:space="preserve"> opini</w:t>
            </w:r>
            <w:r>
              <w:t>ę</w:t>
            </w:r>
            <w:r w:rsidR="000D0078" w:rsidRPr="007F3B26">
              <w:t xml:space="preserve"> na </w:t>
            </w:r>
            <w:r w:rsidRPr="007F3B26">
              <w:t>temat dania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6F7D" w14:textId="77777777" w:rsidR="000D0078" w:rsidRPr="007F3B26" w:rsidRDefault="000D0078" w:rsidP="000D0078">
            <w:pPr>
              <w:spacing w:line="240" w:lineRule="auto"/>
            </w:pPr>
            <w:r w:rsidRPr="007F3B26">
              <w:t>nazwy artykułów żywnościowych, napojów i dań</w:t>
            </w:r>
          </w:p>
          <w:p w14:paraId="743D5A91" w14:textId="77777777" w:rsidR="00D61B56" w:rsidRPr="007F3B26" w:rsidRDefault="00D61B56" w:rsidP="00DD407E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525A" w14:textId="77777777" w:rsidR="00D61B56" w:rsidRPr="007F3B26" w:rsidRDefault="00D61B56" w:rsidP="00DD407E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3344" w14:textId="1FBF69EF" w:rsidR="00D61B56" w:rsidRPr="007F3B26" w:rsidRDefault="00623F45" w:rsidP="00DD407E">
            <w:pPr>
              <w:spacing w:line="240" w:lineRule="auto"/>
            </w:pPr>
            <w:r w:rsidRPr="007F3B26">
              <w:t>zasady</w:t>
            </w:r>
            <w:r w:rsidR="000D0078" w:rsidRPr="007F3B26">
              <w:t xml:space="preserve"> zachowania w barach i restauracjach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B296B" w14:textId="07CD3270" w:rsidR="000D0078" w:rsidRPr="004A220A" w:rsidRDefault="000D0078" w:rsidP="000D0078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ćw. 19-23/s. 57-58</w:t>
            </w:r>
          </w:p>
          <w:p w14:paraId="7F17992E" w14:textId="77777777" w:rsidR="00D61B56" w:rsidRPr="004A220A" w:rsidRDefault="00D61B56" w:rsidP="00D61B56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3A5E" w14:textId="64AB04AC" w:rsidR="000D0078" w:rsidRPr="004A220A" w:rsidRDefault="000D0078" w:rsidP="000D0078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ćw. 16,17/s. 55-5607</w:t>
            </w:r>
          </w:p>
          <w:p w14:paraId="475C85FA" w14:textId="77777777" w:rsidR="00D61B56" w:rsidRPr="004A220A" w:rsidRDefault="00D61B56" w:rsidP="00DD407E">
            <w:pPr>
              <w:spacing w:line="240" w:lineRule="auto"/>
              <w:rPr>
                <w:rFonts w:cstheme="minorHAnsi"/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0260" w14:textId="42D2B303" w:rsidR="000D0078" w:rsidRPr="004A220A" w:rsidRDefault="000D0078" w:rsidP="00DD407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petites épreuves 15A i 15B</w:t>
            </w:r>
          </w:p>
          <w:p w14:paraId="4B2E5F2F" w14:textId="77777777" w:rsidR="000D0078" w:rsidRPr="004A220A" w:rsidRDefault="000D0078" w:rsidP="00DD407E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438CA2DC" w14:textId="078D1A15" w:rsidR="00D61B56" w:rsidRPr="004A220A" w:rsidRDefault="000D0078" w:rsidP="00DD407E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matériel imprimable 18</w:t>
            </w:r>
          </w:p>
        </w:tc>
      </w:tr>
      <w:tr w:rsidR="00DD407E" w:rsidRPr="004A220A" w14:paraId="6F23BC80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0676B" w14:textId="77777777" w:rsidR="00DD407E" w:rsidRPr="007F3B26" w:rsidRDefault="00DD407E" w:rsidP="00340F76">
            <w:pPr>
              <w:spacing w:line="240" w:lineRule="auto"/>
              <w:jc w:val="both"/>
              <w:rPr>
                <w:b/>
              </w:rPr>
            </w:pPr>
            <w:r w:rsidRPr="007F3B26">
              <w:rPr>
                <w:b/>
              </w:rPr>
              <w:t xml:space="preserve">Treści nauczania z podstawy programowej: </w:t>
            </w:r>
          </w:p>
          <w:p w14:paraId="254C36A2" w14:textId="77777777" w:rsidR="00DD407E" w:rsidRPr="007F3B26" w:rsidRDefault="00DD407E" w:rsidP="00340F76">
            <w:pPr>
              <w:spacing w:line="240" w:lineRule="auto"/>
              <w:jc w:val="both"/>
              <w:rPr>
                <w:b/>
              </w:rPr>
            </w:pPr>
            <w:r w:rsidRPr="007F3B26">
              <w:rPr>
                <w:b/>
              </w:rPr>
              <w:t xml:space="preserve">III.2.0 </w:t>
            </w:r>
          </w:p>
          <w:p w14:paraId="77D8B89E" w14:textId="119CF7CD" w:rsidR="00DD407E" w:rsidRPr="00623F45" w:rsidRDefault="00DD407E" w:rsidP="00340F76">
            <w:pPr>
              <w:spacing w:line="240" w:lineRule="auto"/>
              <w:jc w:val="both"/>
            </w:pPr>
            <w:r w:rsidRPr="007F3B26">
              <w:t>Uczeń: posługuje się podstawowym zasobem środków językowych w zakresie tematu: człowiek (I.1), życie prywatne (I.5),</w:t>
            </w:r>
            <w:r w:rsidR="00CB736A" w:rsidRPr="003F5473">
              <w:t xml:space="preserve"> żywienie (I.6), zakupy i usługi (I.7), kultura (I.9), zdrowie (I.11</w:t>
            </w:r>
            <w:r w:rsidR="00CB736A">
              <w:t>);</w:t>
            </w:r>
            <w:r w:rsidRPr="007F3B26">
              <w:t xml:space="preserve">rozumie proste wypowiedzi ustne: reaguje na polecenia (II.1), określa główną myśl wypowiedzi (II.2), określa intencje nadawcy (II.3), określa kontekst wypowiedzi (II.4), znajduje w wypowiedzi określone informacje (II.5); rozumie proste wypowiedzi pisemne: określa główną myśl tekstu (III.1), określa intencje nadawcy tekstu (III.2), </w:t>
            </w:r>
            <w:r w:rsidR="00623F45" w:rsidRPr="007F3B26">
              <w:t>określa</w:t>
            </w:r>
            <w:r w:rsidRPr="007F3B26">
              <w:t xml:space="preserve">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</w:t>
            </w:r>
            <w:r w:rsidR="00623F45" w:rsidRPr="007F3B26">
              <w:t>doświadczeniach</w:t>
            </w:r>
            <w:r w:rsidRPr="007F3B26">
              <w:t xml:space="preserve"> i wydarzeniach z przeszłości i teraźniejszości (IV.2), przedstawia fakty z przeszłości i </w:t>
            </w:r>
            <w:r w:rsidR="00623F45" w:rsidRPr="007F3B26">
              <w:t>teraźniejszości</w:t>
            </w:r>
            <w:r w:rsidRPr="007F3B26">
              <w:t xml:space="preserve"> (IV.3), przedstawia intencje, marzenia, nadzieje i plany na przyszłość (IV.4), opisuje upodobania (IV.5),  wyraża i uzasadnia swoje opinie (IV.6), wyraża uczucia i emocje (IV.7) stosuje formalny i nieformalny styl wypowiedzi adekwatnie do sytuacji (IV.8);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 wyraża i uzasadnia swoje opinie (V.6), wyraża uczucia i emocje (V.7); reaguje ustnie: nawiązuje kontakty towarzyskie, rozpoczyna, prowadzi i kończy rozmowę (VI.2),  uzyskuje i przekazuje informacje i wyjaśnienia (VI.3), wyraża swoje opinie, pyta o opinie, zgadza się lub nie zgadza z opiniami innych osób (VI.4), wyraża uczucia i emocje (VI.13), stosuje zwroty i formy grzecznościowe (VI. 14); reaguje w formie tekstu pisanego: przedstawia siebie (VII.1), nawiązuje kontakty towarzyskie (VII.2), uzyskuje i przekazuje informacje i wyjaśnienia (VII.3), wyraża swoje opinie, pyta o opinie, zgadza się lub nie zgadza z opiniami innych osób (VII.4), wyraża swoje upodobania, intencje i pragnienia, pyta o upodobania, intencje i pragnienia innych osób (VII. 5), 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</w:t>
            </w:r>
            <w:r w:rsidRPr="00623F45">
              <w:t>językiem (X); współdziała w grupie (XI); korzysta ze źródeł informacji w języku obcym nowożytnym (XII); stosuje strategie komunikacyjne i kompensacyjne (XIII); posiada świadomość językową (XIV).</w:t>
            </w:r>
          </w:p>
          <w:p w14:paraId="502F8873" w14:textId="77777777" w:rsidR="00DD407E" w:rsidRPr="00623F45" w:rsidRDefault="00DD407E" w:rsidP="00340F76">
            <w:pPr>
              <w:spacing w:line="240" w:lineRule="auto"/>
              <w:jc w:val="both"/>
              <w:rPr>
                <w:b/>
              </w:rPr>
            </w:pPr>
            <w:r w:rsidRPr="00623F45">
              <w:rPr>
                <w:b/>
              </w:rPr>
              <w:t>III.2.</w:t>
            </w:r>
          </w:p>
          <w:p w14:paraId="5F28229F" w14:textId="77777777" w:rsidR="00CB736A" w:rsidRPr="00CB736A" w:rsidRDefault="00CB736A" w:rsidP="00340F76">
            <w:pPr>
              <w:spacing w:line="240" w:lineRule="auto"/>
              <w:jc w:val="both"/>
            </w:pPr>
            <w:r w:rsidRPr="00CB736A">
              <w:t xml:space="preserve">Uczeń: posługuje się podstawowym zasobem środków językowych w zakresie tematu: człowiek (I.1), życie prywatne (I.5), żywienie (I.6), zakupy i usługi (I.7), kultura (I.9), zdrowie (I.11);rozumie proste wypowiedzi ustne: reaguje na polecenia (II.1), określa główną myśl wypowiedzi (II.2), określa intencje nadawcy (II.3), określa kontekst wypowiedzi (II.4), znajduje w wypowiedzi określone informacje (II.5); rozumie proste wypowiedzi pisemne: określa główną myśl tekstu (III.1), określa intencje nadawcy tekstu (III.2), określa kontekst wypowiedzi (III.3), znajduje w tekście określone informacje (III.4), układa informacje </w:t>
            </w:r>
            <w:r w:rsidRPr="00CB736A">
              <w:lastRenderedPageBreak/>
              <w:t>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 wyraża i uzasadnia swoje opinie (IV.6), wyraża uczucia i emocje (IV.7) stosuje formalny i nieformalny styl wypowiedzi adekwatnie do sytuacji (IV.8);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 wyraża i uzasadnia swoje opinie (V.6), wyraża uczucia i emocje (V.7); reaguje ustnie: nawiązuje kontakty towarzyskie, rozpoczyna, prowadzi i kończy rozmowę (VI.2),  uzyskuje i przekazuje informacje i wyjaśnienia (VI.3), wyraża swoje opinie, pyta o opinie, zgadza się lub nie zgadza z opiniami innych osób (VI.4), wyraża uczucia i emocje (VI.13), stosuje zwroty i formy grzecznościowe (VI. 14); reaguje w formie tekstu pisanego: przedstawia siebie (VII.1), nawiązuje kontakty towarzyskie (VII.2), uzyskuje i przekazuje informacje i wyjaśnienia (VII.3), wyraża swoje opinie, pyta o opinie, zgadza się lub nie zgadza z opiniami innych osób (VII.4), wyraża swoje upodobania, intencje i pragnienia, pyta o upodobania, intencje i pragnienia innych osób (VII. 5), 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4A9271C7" w14:textId="78EAB4D4" w:rsidR="00DD407E" w:rsidRPr="00623F45" w:rsidRDefault="00DD407E" w:rsidP="00340F76">
            <w:pPr>
              <w:spacing w:line="240" w:lineRule="auto"/>
              <w:jc w:val="both"/>
            </w:pPr>
          </w:p>
        </w:tc>
      </w:tr>
      <w:tr w:rsidR="00DD407E" w:rsidRPr="00B76B8B" w14:paraId="254D9FBA" w14:textId="77777777" w:rsidTr="006B246F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49037934" w14:textId="0F5A2F6F" w:rsidR="00DD407E" w:rsidRPr="00623F45" w:rsidRDefault="007F3B26" w:rsidP="00DD407E">
            <w:pPr>
              <w:spacing w:line="240" w:lineRule="auto"/>
              <w:jc w:val="center"/>
              <w:rPr>
                <w:lang w:val="fr-FR"/>
              </w:rPr>
            </w:pPr>
            <w:r w:rsidRPr="00623F45">
              <w:rPr>
                <w:b/>
                <w:bCs/>
                <w:lang w:val="fr-FR"/>
              </w:rPr>
              <w:lastRenderedPageBreak/>
              <w:t>RÉVISER</w:t>
            </w:r>
            <w:r w:rsidR="00DD407E" w:rsidRPr="00623F45">
              <w:rPr>
                <w:b/>
                <w:bCs/>
                <w:lang w:val="fr-FR"/>
              </w:rPr>
              <w:t xml:space="preserve"> ET METTRE EN PRATIQUE</w:t>
            </w:r>
          </w:p>
        </w:tc>
      </w:tr>
      <w:tr w:rsidR="00527327" w:rsidRPr="004A220A" w14:paraId="3DE2428E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56243" w14:textId="77777777" w:rsidR="00527327" w:rsidRPr="004A220A" w:rsidRDefault="00527327" w:rsidP="00527327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38.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794B" w14:textId="77777777" w:rsidR="00527327" w:rsidRPr="00623F45" w:rsidRDefault="00527327" w:rsidP="00527327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>À chacun ses goûts</w:t>
            </w:r>
          </w:p>
          <w:p w14:paraId="0D5DA942" w14:textId="42E7C74B" w:rsidR="00DE0766" w:rsidRPr="00623F45" w:rsidRDefault="00DE0766" w:rsidP="00527327">
            <w:pPr>
              <w:spacing w:line="240" w:lineRule="auto"/>
              <w:rPr>
                <w:rFonts w:cstheme="minorHAnsi"/>
              </w:rPr>
            </w:pPr>
          </w:p>
          <w:p w14:paraId="31C5647A" w14:textId="0AAEB325" w:rsidR="00DE0766" w:rsidRPr="00623F45" w:rsidRDefault="00DE0766" w:rsidP="00DE0766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>Każdy ma swój gust - powtórzenie wiadomości i umiejętności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5AE2" w14:textId="77777777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FC3E" w14:textId="75F1DC79" w:rsidR="00527327" w:rsidRPr="00623F45" w:rsidRDefault="00527327" w:rsidP="00527327">
            <w:pPr>
              <w:spacing w:line="240" w:lineRule="auto"/>
            </w:pPr>
            <w:r w:rsidRPr="00623F45">
              <w:t xml:space="preserve">porozumiewać się, wypowiadać i mówić w zakresie zagadnień poruszonych w rozdziałach od 4. do </w:t>
            </w:r>
            <w:r w:rsidR="00623F45" w:rsidRPr="00623F45">
              <w:t>6.;</w:t>
            </w:r>
          </w:p>
          <w:p w14:paraId="212A486A" w14:textId="0F60A294" w:rsidR="00527327" w:rsidRPr="00623F45" w:rsidRDefault="00527327" w:rsidP="00527327">
            <w:pPr>
              <w:spacing w:line="240" w:lineRule="auto"/>
            </w:pPr>
            <w:r w:rsidRPr="00623F45">
              <w:t>dokonać oceny swojej wiedzy i umiejętności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BE81" w14:textId="4275DE28" w:rsidR="00527327" w:rsidRPr="00623F45" w:rsidRDefault="00527327" w:rsidP="00527327">
            <w:pPr>
              <w:spacing w:line="240" w:lineRule="auto"/>
            </w:pPr>
            <w:r w:rsidRPr="00623F45">
              <w:t>materiał leksykalny zawarty w rozdziałach od 4. do 6.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0BD9" w14:textId="70954625" w:rsidR="00527327" w:rsidRPr="00623F45" w:rsidRDefault="00527327" w:rsidP="00527327">
            <w:pPr>
              <w:spacing w:line="240" w:lineRule="auto"/>
            </w:pPr>
            <w:r w:rsidRPr="00623F45">
              <w:t>materiał gramatyczny zawarty w rozdziałach od 4. do 6.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6E74" w14:textId="77777777" w:rsidR="00527327" w:rsidRPr="00623F45" w:rsidRDefault="00527327" w:rsidP="00527327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8A5E4" w14:textId="77777777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ćw. 1/s. 60</w:t>
            </w:r>
          </w:p>
          <w:p w14:paraId="25C24430" w14:textId="52D11B8D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ćw. 4,5/s. 61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BC95" w14:textId="77777777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D1F" w14:textId="77777777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</w:p>
        </w:tc>
      </w:tr>
      <w:tr w:rsidR="00527327" w:rsidRPr="004A220A" w14:paraId="41EB95E8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028B0" w14:textId="77777777" w:rsidR="00527327" w:rsidRPr="004A220A" w:rsidRDefault="00527327" w:rsidP="00527327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39.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5BF60" w14:textId="7885CBD8" w:rsidR="00527327" w:rsidRPr="004A220A" w:rsidRDefault="00527327" w:rsidP="00527327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Powtórzenie materiału z etapów 4-5-6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BC51B" w14:textId="77777777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3AC40" w14:textId="6016CB5D" w:rsidR="00527327" w:rsidRPr="00623F45" w:rsidRDefault="00527327" w:rsidP="00527327">
            <w:pPr>
              <w:spacing w:line="240" w:lineRule="auto"/>
            </w:pPr>
            <w:r w:rsidRPr="00623F45">
              <w:t xml:space="preserve">porozumiewać się, wypowiadać i </w:t>
            </w:r>
            <w:r w:rsidRPr="00623F45">
              <w:lastRenderedPageBreak/>
              <w:t xml:space="preserve">mówić w zakresie zagadnień poruszonych w rozdziałach od 4. do </w:t>
            </w:r>
            <w:r w:rsidR="00623F45" w:rsidRPr="00623F45">
              <w:t>6.;</w:t>
            </w:r>
          </w:p>
          <w:p w14:paraId="46D5609E" w14:textId="3343FD0D" w:rsidR="00527327" w:rsidRPr="00623F45" w:rsidRDefault="00527327" w:rsidP="00527327">
            <w:pPr>
              <w:spacing w:line="240" w:lineRule="auto"/>
            </w:pPr>
            <w:r w:rsidRPr="00623F45">
              <w:t>dokonać oceny swojej wiedzy i umiejętności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ACF2" w14:textId="2D231E21" w:rsidR="00527327" w:rsidRPr="00623F45" w:rsidRDefault="00527327" w:rsidP="00527327">
            <w:pPr>
              <w:spacing w:line="240" w:lineRule="auto"/>
            </w:pPr>
            <w:r w:rsidRPr="00623F45">
              <w:lastRenderedPageBreak/>
              <w:t xml:space="preserve">porozumiewać się, wypowiadać i </w:t>
            </w:r>
            <w:r w:rsidRPr="00623F45">
              <w:lastRenderedPageBreak/>
              <w:t xml:space="preserve">mówić w zakresie zagadnień poruszonych w rozdziałach od 4. do </w:t>
            </w:r>
            <w:r w:rsidR="00623F45" w:rsidRPr="00623F45">
              <w:t>6.;</w:t>
            </w:r>
          </w:p>
          <w:p w14:paraId="02E87601" w14:textId="62E1A234" w:rsidR="00527327" w:rsidRPr="00623F45" w:rsidRDefault="00527327" w:rsidP="00527327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D983" w14:textId="5116EADF" w:rsidR="00527327" w:rsidRPr="00623F45" w:rsidRDefault="00527327" w:rsidP="00527327">
            <w:pPr>
              <w:spacing w:line="240" w:lineRule="auto"/>
            </w:pPr>
            <w:r w:rsidRPr="00623F45">
              <w:lastRenderedPageBreak/>
              <w:t xml:space="preserve">porozumiewać się, wypowiadać i </w:t>
            </w:r>
            <w:r w:rsidRPr="00623F45">
              <w:lastRenderedPageBreak/>
              <w:t xml:space="preserve">mówić w zakresie zagadnień poruszonych w rozdziałach od 4. do </w:t>
            </w:r>
            <w:r w:rsidR="00623F45" w:rsidRPr="00623F45">
              <w:t>6.;</w:t>
            </w:r>
          </w:p>
          <w:p w14:paraId="2B03A75B" w14:textId="05189C8E" w:rsidR="00527327" w:rsidRPr="00623F45" w:rsidRDefault="00527327" w:rsidP="00527327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213B" w14:textId="77777777" w:rsidR="00527327" w:rsidRPr="00623F45" w:rsidRDefault="00527327" w:rsidP="00527327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B6BD" w14:textId="77777777" w:rsidR="00527327" w:rsidRPr="00623F45" w:rsidRDefault="00527327" w:rsidP="00527327">
            <w:pPr>
              <w:spacing w:line="240" w:lineRule="auto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2567C" w14:textId="77777777" w:rsidR="00527327" w:rsidRPr="00623F45" w:rsidRDefault="00527327" w:rsidP="00527327">
            <w:pPr>
              <w:spacing w:line="240" w:lineRule="auto"/>
            </w:pPr>
            <w:r w:rsidRPr="00623F45">
              <w:t>ćw.12/s.62</w:t>
            </w:r>
          </w:p>
          <w:p w14:paraId="57ECCD8E" w14:textId="77777777" w:rsidR="00527327" w:rsidRPr="00623F45" w:rsidRDefault="00527327" w:rsidP="00527327">
            <w:pPr>
              <w:spacing w:line="240" w:lineRule="auto"/>
            </w:pPr>
            <w:r w:rsidRPr="00623F45">
              <w:t>ćw 15-16/s.64</w:t>
            </w:r>
          </w:p>
          <w:p w14:paraId="329699C0" w14:textId="77777777" w:rsidR="00527327" w:rsidRPr="00623F45" w:rsidRDefault="00527327" w:rsidP="00527327">
            <w:pPr>
              <w:spacing w:line="240" w:lineRule="auto"/>
            </w:pPr>
            <w:r w:rsidRPr="00623F45">
              <w:t>ćw.15/s.72</w:t>
            </w:r>
          </w:p>
          <w:p w14:paraId="56953A6F" w14:textId="77777777" w:rsidR="00527327" w:rsidRPr="00623F45" w:rsidRDefault="00527327" w:rsidP="00527327">
            <w:pPr>
              <w:spacing w:line="240" w:lineRule="auto"/>
            </w:pPr>
            <w:r w:rsidRPr="00623F45">
              <w:lastRenderedPageBreak/>
              <w:t>ćw.13-`14/s.81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7911" w14:textId="308C5911" w:rsidR="00527327" w:rsidRPr="00623F45" w:rsidRDefault="00527327" w:rsidP="00527327">
            <w:pPr>
              <w:spacing w:line="240" w:lineRule="auto"/>
            </w:pPr>
            <w:r w:rsidRPr="00623F45">
              <w:lastRenderedPageBreak/>
              <w:t xml:space="preserve">stacja 2.1-2.8, </w:t>
            </w:r>
          </w:p>
          <w:p w14:paraId="1341BD7E" w14:textId="77777777" w:rsidR="00527327" w:rsidRPr="00623F45" w:rsidRDefault="00527327" w:rsidP="00527327">
            <w:pPr>
              <w:spacing w:line="240" w:lineRule="auto"/>
            </w:pPr>
          </w:p>
          <w:p w14:paraId="4E91FD68" w14:textId="07EA674E" w:rsidR="00527327" w:rsidRPr="00623F45" w:rsidRDefault="00527327" w:rsidP="00527327">
            <w:pPr>
              <w:spacing w:line="240" w:lineRule="auto"/>
            </w:pPr>
            <w:r w:rsidRPr="00623F45">
              <w:lastRenderedPageBreak/>
              <w:t xml:space="preserve">karta </w:t>
            </w:r>
            <w:r w:rsidR="00623F45" w:rsidRPr="00623F45">
              <w:t>odpowiedzi</w:t>
            </w:r>
            <w:r w:rsidRPr="00623F45">
              <w:t xml:space="preserve"> 2</w:t>
            </w:r>
          </w:p>
          <w:p w14:paraId="2BF250BC" w14:textId="77777777" w:rsidR="00527327" w:rsidRPr="00623F45" w:rsidRDefault="00527327" w:rsidP="00527327">
            <w:pPr>
              <w:spacing w:line="240" w:lineRule="auto"/>
            </w:pPr>
          </w:p>
          <w:p w14:paraId="35EF8C71" w14:textId="59353A18" w:rsidR="00527327" w:rsidRPr="00623F45" w:rsidRDefault="00527327" w:rsidP="00527327">
            <w:pPr>
              <w:spacing w:line="240" w:lineRule="auto"/>
            </w:pPr>
            <w:r w:rsidRPr="00623F45">
              <w:t>telefony komórkowe</w:t>
            </w:r>
          </w:p>
        </w:tc>
      </w:tr>
      <w:tr w:rsidR="00527327" w:rsidRPr="004A220A" w14:paraId="15EFCF3A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2AA5E" w14:textId="77777777" w:rsidR="00527327" w:rsidRPr="004A220A" w:rsidRDefault="00527327" w:rsidP="00527327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lastRenderedPageBreak/>
              <w:t>40.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E9DC1" w14:textId="77777777" w:rsidR="00527327" w:rsidRPr="004A220A" w:rsidRDefault="00527327" w:rsidP="00527327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TEST 2 </w:t>
            </w:r>
          </w:p>
          <w:p w14:paraId="3CE6EB80" w14:textId="77777777" w:rsidR="00527327" w:rsidRPr="004A220A" w:rsidRDefault="00527327" w:rsidP="00527327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z etapów 4-5-6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5670B" w14:textId="77777777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EC6CB" w14:textId="77777777" w:rsidR="00527327" w:rsidRPr="00623F45" w:rsidRDefault="00527327" w:rsidP="00527327">
            <w:pPr>
              <w:spacing w:line="240" w:lineRule="auto"/>
            </w:pPr>
            <w:r w:rsidRPr="00623F45">
              <w:t>dokonać oceny swojej wiedzy i umiejętności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439F" w14:textId="77777777" w:rsidR="00527327" w:rsidRPr="00623F45" w:rsidRDefault="00527327" w:rsidP="00527327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0E7E" w14:textId="77777777" w:rsidR="00527327" w:rsidRPr="00623F45" w:rsidRDefault="00527327" w:rsidP="00527327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C88C" w14:textId="77777777" w:rsidR="00527327" w:rsidRPr="00623F45" w:rsidRDefault="00527327" w:rsidP="00527327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755C" w14:textId="77777777" w:rsidR="00527327" w:rsidRPr="00623F45" w:rsidRDefault="00527327" w:rsidP="00527327">
            <w:pPr>
              <w:spacing w:line="240" w:lineRule="auto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FD5F" w14:textId="77777777" w:rsidR="00527327" w:rsidRPr="00623F45" w:rsidRDefault="00527327" w:rsidP="00527327">
            <w:pPr>
              <w:spacing w:line="240" w:lineRule="auto"/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91322" w14:textId="77777777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Test 2A i 2B</w:t>
            </w:r>
          </w:p>
        </w:tc>
      </w:tr>
      <w:tr w:rsidR="00527327" w:rsidRPr="004A220A" w14:paraId="21643991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DAFAD" w14:textId="7BB6840F" w:rsidR="00527327" w:rsidRPr="00623F45" w:rsidRDefault="00527327" w:rsidP="003810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623F45">
              <w:rPr>
                <w:b/>
              </w:rPr>
              <w:t>Treści nauczania z podstawy programowej:</w:t>
            </w:r>
          </w:p>
          <w:p w14:paraId="58793DE3" w14:textId="23F5377A" w:rsidR="00527327" w:rsidRPr="00623F45" w:rsidRDefault="00527327" w:rsidP="003810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623F45">
              <w:rPr>
                <w:b/>
              </w:rPr>
              <w:t>III.2.0</w:t>
            </w:r>
          </w:p>
          <w:p w14:paraId="4EA525EC" w14:textId="6C5567BD" w:rsidR="00CB736A" w:rsidRPr="00CB736A" w:rsidRDefault="00CB736A" w:rsidP="003810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</w:pPr>
            <w:r>
              <w:t>Uczeń</w:t>
            </w:r>
            <w:r w:rsidRPr="00CB736A">
              <w:t xml:space="preserve">: posługuje się podstawowym zasobem środków językowych w zakresie tematu: człowiek (I.1), życie prywatne (I.5), </w:t>
            </w:r>
            <w:r w:rsidRPr="003F5473">
              <w:t>żywienie (I.6), zakupy i usługi (I.7), kultura (I.9), zdrowie (I.11</w:t>
            </w:r>
            <w:r w:rsidRPr="00CB736A">
              <w:t xml:space="preserve">);rozumie proste wypowiedzi ustne: reaguje na polecenia (II.1), określa główną myśl wypowiedzi (II.2), określa intencje nadawcy (II.3), określa kontekst wypowiedzi (II.4), znajduje w wypowiedzi określone informacje (II.5); rozumie proste wypowiedzi pisemne: określa główną myśl tekstu (III.1), określa intencje nadawcy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 wyraża i uzasadnia swoje opinie (IV.6), wyraża uczucia i emocje (IV.7) stosuje formalny i nieformalny styl wypowiedzi adekwatnie do sytuacji (IV.8);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 wyraża i uzasadnia swoje opinie (V.6), wyraża uczucia i emocje (V.7); reaguje ustnie: nawiązuje kontakty towarzyskie, rozpoczyna, prowadzi i kończy rozmowę (VI.2),  uzyskuje i przekazuje informacje i wyjaśnienia (VI.3), wyraża swoje opinie, pyta o opinie, zgadza się lub nie zgadza z opiniami innych osób (VI.4), wyraża uczucia i emocje (VI.13), stosuje zwroty i formy grzecznościowe (VI. 14); reaguje w formie tekstu pisanego: przedstawia siebie (VII.1), nawiązuje kontakty towarzyskie (VII.2), uzyskuje i przekazuje informacje i wyjaśnienia (VII.3), wyraża swoje opinie, pyta o opinie, zgadza się lub nie zgadza z opiniami innych osób (VII.4), wyraża swoje upodobania, intencje i pragnienia, pyta o upodobania, intencje i pragnienia innych osób (VII. 5), 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</w:t>
            </w:r>
            <w:r w:rsidRPr="00CB736A">
              <w:lastRenderedPageBreak/>
              <w:t>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6E97729F" w14:textId="529151CE" w:rsidR="00527327" w:rsidRDefault="00527327" w:rsidP="003810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623F45">
              <w:rPr>
                <w:b/>
              </w:rPr>
              <w:t>III</w:t>
            </w:r>
            <w:r w:rsidR="00CB736A">
              <w:rPr>
                <w:b/>
              </w:rPr>
              <w:t>.2</w:t>
            </w:r>
          </w:p>
          <w:p w14:paraId="1519A260" w14:textId="77777777" w:rsidR="00CB736A" w:rsidRPr="00CB736A" w:rsidRDefault="00CB736A" w:rsidP="003810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CB736A">
              <w:rPr>
                <w:bCs/>
              </w:rPr>
              <w:t>Uczeń: posługuje się podstawowym zasobem środków językowych w zakresie tematu: człowiek (I.1), życie prywatne (I.5), żywienie (I.6), zakupy i usługi (I.7), kultura (I.9), zdrowie (I.11);rozumie proste wypowiedzi ustne: reaguje na polecenia (II.1), określa główną myśl wypowiedzi (II.2), określa intencje nadawcy (II.3), określa kontekst wypowiedzi (II.4), znajduje w wypowiedzi określone informacje (II.5); rozumie proste wypowiedzi pisemne: określa główną myśl tekstu (III.1), określa intencje nadawcy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 wyraża i uzasadnia swoje opinie (IV.6), wyraża uczucia i emocje (IV.7) stosuje formalny i nieformalny styl wypowiedzi adekwatnie do sytuacji (IV.8);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 wyraża i uzasadnia swoje opinie (V.6), wyraża uczucia i emocje (V.7); reaguje ustnie: nawiązuje kontakty towarzyskie, rozpoczyna, prowadzi i kończy rozmowę (VI.2),  uzyskuje i przekazuje informacje i wyjaśnienia (VI.3), wyraża swoje opinie, pyta o opinie, zgadza się lub nie zgadza z opiniami innych osób (VI.4), wyraża uczucia i emocje (VI.13), stosuje zwroty i formy grzecznościowe (VI. 14); reaguje w formie tekstu pisanego: przedstawia siebie (VII.1), nawiązuje kontakty towarzyskie (VII.2), uzyskuje i przekazuje informacje i wyjaśnienia (VII.3), wyraża swoje opinie, pyta o opinie, zgadza się lub nie zgadza z opiniami innych osób (VII.4), wyraża swoje upodobania, intencje i pragnienia, pyta o upodobania, intencje i pragnienia innych osób (VII. 5), 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</w:t>
            </w:r>
            <w:r w:rsidRPr="00CB736A">
              <w:rPr>
                <w:b/>
              </w:rPr>
              <w:t>).</w:t>
            </w:r>
          </w:p>
          <w:p w14:paraId="431540D0" w14:textId="4D8B726D" w:rsidR="00527327" w:rsidRPr="00623F45" w:rsidRDefault="00527327" w:rsidP="003810CB">
            <w:pPr>
              <w:spacing w:line="240" w:lineRule="auto"/>
              <w:jc w:val="both"/>
            </w:pPr>
          </w:p>
        </w:tc>
      </w:tr>
      <w:tr w:rsidR="00527327" w:rsidRPr="004A220A" w14:paraId="502FBB05" w14:textId="77777777" w:rsidTr="00527327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1D012687" w14:textId="11DA6A74" w:rsidR="00527327" w:rsidRPr="004A220A" w:rsidRDefault="007F3B26" w:rsidP="00527327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lastRenderedPageBreak/>
              <w:t>ÉTAPE</w:t>
            </w:r>
            <w:r w:rsidR="00527327" w:rsidRPr="004A220A">
              <w:rPr>
                <w:lang w:val="fr-FR"/>
              </w:rPr>
              <w:t xml:space="preserve"> 7</w:t>
            </w:r>
          </w:p>
        </w:tc>
      </w:tr>
      <w:tr w:rsidR="00527327" w:rsidRPr="004A220A" w14:paraId="51BFCA24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68E93" w14:textId="77777777" w:rsidR="00527327" w:rsidRPr="004A220A" w:rsidRDefault="00527327" w:rsidP="00527327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41.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9642" w14:textId="77777777" w:rsidR="00527327" w:rsidRPr="00623F45" w:rsidRDefault="00527327" w:rsidP="00527327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>Appeler quelqu’un</w:t>
            </w:r>
          </w:p>
          <w:p w14:paraId="11A38B0B" w14:textId="77777777" w:rsidR="00527327" w:rsidRPr="00623F45" w:rsidRDefault="00527327" w:rsidP="00527327">
            <w:pPr>
              <w:spacing w:line="240" w:lineRule="auto"/>
              <w:rPr>
                <w:rFonts w:cstheme="minorHAnsi"/>
              </w:rPr>
            </w:pPr>
          </w:p>
          <w:p w14:paraId="12B5E6E7" w14:textId="7CD5A63D" w:rsidR="00DE0766" w:rsidRPr="00623F45" w:rsidRDefault="00DE0766" w:rsidP="00527327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>Jak prowadzić rozmowę telefoniczną?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7EE01" w14:textId="77777777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73B0" w14:textId="77777777" w:rsidR="00527327" w:rsidRPr="004A220A" w:rsidRDefault="00254B28" w:rsidP="00527327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prowadzić rozmowę telefoniczną ;</w:t>
            </w:r>
          </w:p>
          <w:p w14:paraId="19227E26" w14:textId="337B91AD" w:rsidR="00254B28" w:rsidRPr="004A220A" w:rsidRDefault="00254B28" w:rsidP="00527327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981C" w14:textId="2A08B259" w:rsidR="00527327" w:rsidRPr="00623F45" w:rsidRDefault="00254B28" w:rsidP="00527327">
            <w:pPr>
              <w:spacing w:line="240" w:lineRule="auto"/>
            </w:pPr>
            <w:r w:rsidRPr="00623F45">
              <w:t>słownictwo służące do prowadzenia rozmowy telefonicznej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601B" w14:textId="243FFB67" w:rsidR="00527327" w:rsidRPr="00623F45" w:rsidRDefault="00527327" w:rsidP="00527327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E845" w14:textId="236EDEAC" w:rsidR="00527327" w:rsidRPr="00623F45" w:rsidRDefault="00254B28" w:rsidP="00527327">
            <w:pPr>
              <w:spacing w:line="240" w:lineRule="auto"/>
            </w:pPr>
            <w:r w:rsidRPr="00623F45">
              <w:t>prowadzenie rozmowy telefonicznej we Francji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1474D" w14:textId="5390308E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ćw. 1-</w:t>
            </w:r>
            <w:r w:rsidR="006531FF" w:rsidRPr="004A220A">
              <w:rPr>
                <w:lang w:val="fr-FR"/>
              </w:rPr>
              <w:t>3</w:t>
            </w:r>
            <w:r w:rsidRPr="004A220A">
              <w:rPr>
                <w:lang w:val="fr-FR"/>
              </w:rPr>
              <w:t xml:space="preserve"> /s. </w:t>
            </w:r>
            <w:r w:rsidR="006531FF" w:rsidRPr="004A220A">
              <w:rPr>
                <w:lang w:val="fr-FR"/>
              </w:rPr>
              <w:t>62-63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94391" w14:textId="2FEEAE37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ćw. 1-</w:t>
            </w:r>
            <w:r w:rsidR="006531FF" w:rsidRPr="004A220A">
              <w:rPr>
                <w:lang w:val="fr-FR"/>
              </w:rPr>
              <w:t>5</w:t>
            </w:r>
            <w:r w:rsidRPr="004A220A">
              <w:rPr>
                <w:lang w:val="fr-FR"/>
              </w:rPr>
              <w:t>/s</w:t>
            </w:r>
            <w:r w:rsidR="006531FF" w:rsidRPr="004A220A">
              <w:rPr>
                <w:lang w:val="fr-FR"/>
              </w:rPr>
              <w:t>. 61-62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067C" w14:textId="77777777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</w:p>
        </w:tc>
      </w:tr>
      <w:tr w:rsidR="00527327" w:rsidRPr="004A220A" w14:paraId="0CDAD488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AB419" w14:textId="77777777" w:rsidR="00527327" w:rsidRPr="004A220A" w:rsidRDefault="00527327" w:rsidP="00527327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42.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4DF7D" w14:textId="77777777" w:rsidR="006531FF" w:rsidRPr="004A220A" w:rsidRDefault="006531FF" w:rsidP="006531F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Je suis en train de lire un livre intéressant</w:t>
            </w:r>
          </w:p>
          <w:p w14:paraId="55AE4164" w14:textId="190F6E00" w:rsidR="00527327" w:rsidRPr="004A220A" w:rsidRDefault="00527327" w:rsidP="00527327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728B2C18" w14:textId="2F16B83F" w:rsidR="00DE0766" w:rsidRPr="004A220A" w:rsidRDefault="00DE0766" w:rsidP="00527327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Czas teraźniejszy ciągły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79A04" w14:textId="77777777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lastRenderedPageBreak/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6AAF" w14:textId="765D0124" w:rsidR="00527327" w:rsidRPr="004A220A" w:rsidRDefault="00814DFD" w:rsidP="00527327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opisywać </w:t>
            </w:r>
            <w:r w:rsidRPr="004A220A">
              <w:rPr>
                <w:rFonts w:ascii="Corbel" w:eastAsia="Calibri" w:hAnsi="Corbel" w:cs="Times New Roman"/>
                <w:lang w:val="fr-FR"/>
              </w:rPr>
              <w:t>aktualnie</w:t>
            </w:r>
            <w:r w:rsidR="006531FF" w:rsidRPr="004A220A">
              <w:rPr>
                <w:lang w:val="fr-FR"/>
              </w:rPr>
              <w:t xml:space="preserve"> </w:t>
            </w:r>
            <w:r w:rsidR="006531FF" w:rsidRPr="004A220A">
              <w:rPr>
                <w:lang w:val="fr-FR"/>
              </w:rPr>
              <w:lastRenderedPageBreak/>
              <w:t>wykonywane czynności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3BE3" w14:textId="1117832C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C07F" w14:textId="02180D1A" w:rsidR="00527327" w:rsidRPr="004A220A" w:rsidRDefault="006531FF" w:rsidP="00527327">
            <w:pPr>
              <w:spacing w:line="240" w:lineRule="auto"/>
              <w:rPr>
                <w:lang w:val="fr-FR"/>
              </w:rPr>
            </w:pPr>
            <w:r w:rsidRPr="00623F45">
              <w:rPr>
                <w:lang w:val="fr-FR"/>
              </w:rPr>
              <w:t xml:space="preserve">Czas teraźnieszy : </w:t>
            </w:r>
            <w:r w:rsidRPr="00623F45">
              <w:rPr>
                <w:i/>
                <w:lang w:val="fr-FR"/>
              </w:rPr>
              <w:t xml:space="preserve">le présent </w:t>
            </w:r>
            <w:r w:rsidRPr="00623F45">
              <w:rPr>
                <w:i/>
                <w:lang w:val="fr-FR"/>
              </w:rPr>
              <w:lastRenderedPageBreak/>
              <w:t>progressif</w:t>
            </w:r>
            <w:r w:rsidRPr="00623F45">
              <w:rPr>
                <w:lang w:val="fr-FR"/>
              </w:rPr>
              <w:t xml:space="preserve"> (être en train +de)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5A0B4" w14:textId="77777777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A563B" w14:textId="77777777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ćw. </w:t>
            </w:r>
            <w:r w:rsidR="006531FF" w:rsidRPr="004A220A">
              <w:rPr>
                <w:lang w:val="fr-FR"/>
              </w:rPr>
              <w:t>1</w:t>
            </w:r>
            <w:r w:rsidRPr="004A220A">
              <w:rPr>
                <w:lang w:val="fr-FR"/>
              </w:rPr>
              <w:t xml:space="preserve">/s. </w:t>
            </w:r>
            <w:r w:rsidR="006531FF" w:rsidRPr="004A220A">
              <w:rPr>
                <w:lang w:val="fr-FR"/>
              </w:rPr>
              <w:t>62</w:t>
            </w:r>
          </w:p>
          <w:p w14:paraId="2162E7B1" w14:textId="2E0A47EC" w:rsidR="006531FF" w:rsidRPr="004A220A" w:rsidRDefault="006531FF" w:rsidP="00527327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ćw. 4-6/s. 63-64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F4405" w14:textId="14BCBCCE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ćw. 6 /s. </w:t>
            </w:r>
            <w:r w:rsidR="006531FF" w:rsidRPr="004A220A">
              <w:rPr>
                <w:lang w:val="fr-FR"/>
              </w:rPr>
              <w:t>62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6209" w14:textId="3825A344" w:rsidR="00527327" w:rsidRPr="004A220A" w:rsidRDefault="00527327" w:rsidP="00527327">
            <w:pPr>
              <w:spacing w:line="240" w:lineRule="auto"/>
              <w:rPr>
                <w:rFonts w:cstheme="minorHAnsi"/>
                <w:lang w:val="fr-FR"/>
              </w:rPr>
            </w:pPr>
          </w:p>
        </w:tc>
      </w:tr>
      <w:tr w:rsidR="00ED13D3" w:rsidRPr="004A220A" w14:paraId="5DEC6CBF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E282" w14:textId="36D8BD75" w:rsidR="00ED13D3" w:rsidRPr="004A220A" w:rsidRDefault="00ED13D3" w:rsidP="00527327">
            <w:pPr>
              <w:spacing w:line="240" w:lineRule="auto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43.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CC67" w14:textId="2463F4F8" w:rsidR="00ED13D3" w:rsidRDefault="00ED13D3" w:rsidP="00ED13D3">
            <w:pPr>
              <w:spacing w:line="240" w:lineRule="auto"/>
              <w:rPr>
                <w:rFonts w:cstheme="minorHAnsi"/>
                <w:lang w:val="fr-FR"/>
              </w:rPr>
            </w:pPr>
            <w:r w:rsidRPr="00ED13D3">
              <w:rPr>
                <w:rFonts w:cstheme="minorHAnsi"/>
                <w:lang w:val="fr-FR"/>
              </w:rPr>
              <w:t>Les tâches ménagères</w:t>
            </w:r>
          </w:p>
          <w:p w14:paraId="29B9A17E" w14:textId="5175189E" w:rsidR="00ED13D3" w:rsidRDefault="00ED13D3" w:rsidP="00ED13D3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3B8C651A" w14:textId="73CEC6CE" w:rsidR="00ED13D3" w:rsidRPr="004A220A" w:rsidRDefault="00ED13D3" w:rsidP="006531FF">
            <w:pPr>
              <w:spacing w:line="240" w:lineRule="auto"/>
              <w:rPr>
                <w:rFonts w:cstheme="minorHAnsi"/>
                <w:lang w:val="fr-FR"/>
              </w:rPr>
            </w:pPr>
            <w:r w:rsidRPr="00ED13D3">
              <w:rPr>
                <w:rFonts w:cstheme="minorHAnsi"/>
              </w:rPr>
              <w:t>Obowiązki</w:t>
            </w:r>
            <w:r>
              <w:rPr>
                <w:rFonts w:cstheme="minorHAnsi"/>
                <w:lang w:val="fr-FR"/>
              </w:rPr>
              <w:t xml:space="preserve"> </w:t>
            </w:r>
            <w:proofErr w:type="spellStart"/>
            <w:r>
              <w:rPr>
                <w:rFonts w:cstheme="minorHAnsi"/>
                <w:lang w:val="fr-FR"/>
              </w:rPr>
              <w:t>domowe</w:t>
            </w:r>
            <w:proofErr w:type="spellEnd"/>
            <w:ins w:id="3" w:author="sandra wilk" w:date="2021-11-19T11:37:00Z">
              <w:r w:rsidR="00D63E1A">
                <w:rPr>
                  <w:rFonts w:cstheme="minorHAnsi"/>
                  <w:lang w:val="fr-FR"/>
                </w:rPr>
                <w:t>.</w:t>
              </w:r>
            </w:ins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620D" w14:textId="33E912B0" w:rsidR="00ED13D3" w:rsidRPr="004A220A" w:rsidRDefault="00ED13D3" w:rsidP="00527327">
            <w:pPr>
              <w:spacing w:line="240" w:lineRule="auto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4AC4" w14:textId="427D7498" w:rsidR="00ED13D3" w:rsidRPr="004A220A" w:rsidRDefault="00ED13D3" w:rsidP="00527327">
            <w:pPr>
              <w:spacing w:line="240" w:lineRule="auto"/>
              <w:rPr>
                <w:lang w:val="fr-FR"/>
              </w:rPr>
            </w:pPr>
            <w:r>
              <w:rPr>
                <w:lang w:val="fr-FR"/>
              </w:rPr>
              <w:t>mowić o obowiązkach domowych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03F7" w14:textId="7CDD6F52" w:rsidR="00ED13D3" w:rsidRPr="004A220A" w:rsidRDefault="00ED13D3" w:rsidP="00527327">
            <w:pPr>
              <w:spacing w:line="240" w:lineRule="auto"/>
              <w:rPr>
                <w:lang w:val="fr-FR"/>
              </w:rPr>
            </w:pPr>
            <w:r>
              <w:rPr>
                <w:lang w:val="fr-FR"/>
              </w:rPr>
              <w:t>obowiązki domowe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EE80" w14:textId="77777777" w:rsidR="00ED13D3" w:rsidRPr="00623F45" w:rsidRDefault="00ED13D3" w:rsidP="00527327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8130" w14:textId="77777777" w:rsidR="00ED13D3" w:rsidRPr="004A220A" w:rsidRDefault="00ED13D3" w:rsidP="00527327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DC5C" w14:textId="7FE4F694" w:rsidR="00ED13D3" w:rsidRPr="004A220A" w:rsidRDefault="00ED13D3" w:rsidP="00527327">
            <w:pPr>
              <w:spacing w:line="240" w:lineRule="auto"/>
              <w:rPr>
                <w:lang w:val="fr-FR"/>
              </w:rPr>
            </w:pPr>
            <w:r w:rsidRPr="00ED13D3">
              <w:rPr>
                <w:lang w:val="fr-FR"/>
              </w:rPr>
              <w:t xml:space="preserve">ćw. </w:t>
            </w:r>
            <w:r>
              <w:rPr>
                <w:lang w:val="fr-FR"/>
              </w:rPr>
              <w:t>7,8</w:t>
            </w:r>
            <w:r w:rsidRPr="00ED13D3">
              <w:rPr>
                <w:lang w:val="fr-FR"/>
              </w:rPr>
              <w:t xml:space="preserve">/s. </w:t>
            </w:r>
            <w:r>
              <w:rPr>
                <w:lang w:val="fr-FR"/>
              </w:rPr>
              <w:t>64</w:t>
            </w:r>
            <w:r w:rsidRPr="00ED13D3">
              <w:rPr>
                <w:lang w:val="fr-FR"/>
              </w:rPr>
              <w:t>-</w:t>
            </w:r>
            <w:r>
              <w:rPr>
                <w:lang w:val="fr-FR"/>
              </w:rPr>
              <w:t>65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B207" w14:textId="4C7A061D" w:rsidR="00ED13D3" w:rsidRPr="004A220A" w:rsidRDefault="00ED13D3" w:rsidP="00527327">
            <w:pPr>
              <w:spacing w:line="240" w:lineRule="auto"/>
              <w:rPr>
                <w:lang w:val="fr-FR"/>
              </w:rPr>
            </w:pPr>
            <w:r w:rsidRPr="00ED13D3">
              <w:rPr>
                <w:lang w:val="fr-FR"/>
              </w:rPr>
              <w:t xml:space="preserve">ćw. </w:t>
            </w:r>
            <w:r>
              <w:rPr>
                <w:lang w:val="fr-FR"/>
              </w:rPr>
              <w:t>9-12</w:t>
            </w:r>
            <w:r w:rsidRPr="00ED13D3">
              <w:rPr>
                <w:lang w:val="fr-FR"/>
              </w:rPr>
              <w:t xml:space="preserve"> /s. </w:t>
            </w:r>
            <w:r>
              <w:rPr>
                <w:lang w:val="fr-FR"/>
              </w:rPr>
              <w:t>64-65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9301" w14:textId="77777777" w:rsidR="00ED13D3" w:rsidRPr="004A220A" w:rsidRDefault="00ED13D3" w:rsidP="00527327">
            <w:pPr>
              <w:spacing w:line="240" w:lineRule="auto"/>
              <w:rPr>
                <w:rFonts w:cstheme="minorHAnsi"/>
                <w:lang w:val="fr-FR"/>
              </w:rPr>
            </w:pPr>
          </w:p>
        </w:tc>
      </w:tr>
      <w:tr w:rsidR="00527327" w:rsidRPr="004A220A" w14:paraId="491C9FDB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A8D91" w14:textId="77777777" w:rsidR="00527327" w:rsidRPr="004A220A" w:rsidRDefault="00527327" w:rsidP="00527327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44.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CB11" w14:textId="77777777" w:rsidR="002723CD" w:rsidRPr="004A220A" w:rsidRDefault="002723CD" w:rsidP="002723CD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La place du Capitole à Toulouse</w:t>
            </w:r>
          </w:p>
          <w:p w14:paraId="1B878BB7" w14:textId="77777777" w:rsidR="00DE61A4" w:rsidRPr="004A220A" w:rsidRDefault="00DE61A4" w:rsidP="00527327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0F1D5B2D" w14:textId="72A217D7" w:rsidR="00DE61A4" w:rsidRPr="00623F45" w:rsidRDefault="00DE61A4" w:rsidP="00527327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 xml:space="preserve">Na placu Capitole w Tuluzie – miejsca i </w:t>
            </w:r>
            <w:r w:rsidR="00623F45" w:rsidRPr="00623F45">
              <w:rPr>
                <w:rFonts w:cstheme="minorHAnsi"/>
              </w:rPr>
              <w:t>aktywności w</w:t>
            </w:r>
            <w:r w:rsidRPr="00623F45">
              <w:rPr>
                <w:rFonts w:cstheme="minorHAnsi"/>
              </w:rPr>
              <w:t xml:space="preserve"> mieście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F8AF0" w14:textId="77777777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FEDD" w14:textId="7673C048" w:rsidR="00527327" w:rsidRPr="004A220A" w:rsidRDefault="002723CD" w:rsidP="00527327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opisywać miejsca i zabytki</w:t>
            </w:r>
            <w:r w:rsidR="00A31D9E" w:rsidRPr="004A220A">
              <w:rPr>
                <w:lang w:val="fr-FR"/>
              </w:rPr>
              <w:t xml:space="preserve">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EE86" w14:textId="01F33F0B" w:rsidR="00527327" w:rsidRPr="00623F45" w:rsidRDefault="00D60925" w:rsidP="00527327">
            <w:pPr>
              <w:spacing w:line="240" w:lineRule="auto"/>
            </w:pPr>
            <w:r w:rsidRPr="00623F45">
              <w:t>obiekty</w:t>
            </w:r>
            <w:r w:rsidR="00A31D9E" w:rsidRPr="00623F45">
              <w:t xml:space="preserve"> </w:t>
            </w:r>
            <w:r w:rsidR="00623F45" w:rsidRPr="00623F45">
              <w:t>miejskie;</w:t>
            </w:r>
          </w:p>
          <w:p w14:paraId="05FF8C2B" w14:textId="5DB76F52" w:rsidR="00D60925" w:rsidRPr="00623F45" w:rsidRDefault="00D60925" w:rsidP="00527327">
            <w:pPr>
              <w:spacing w:line="240" w:lineRule="auto"/>
            </w:pPr>
            <w:r w:rsidRPr="00623F45">
              <w:t>miejsca w mieście;</w:t>
            </w:r>
          </w:p>
          <w:p w14:paraId="4812C52A" w14:textId="234BE5E4" w:rsidR="00A31D9E" w:rsidRPr="004A220A" w:rsidRDefault="004A220A" w:rsidP="00A31D9E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aktywności </w:t>
            </w:r>
            <w:r w:rsidRPr="004A220A">
              <w:rPr>
                <w:rFonts w:ascii="Corbel" w:eastAsia="Calibri" w:hAnsi="Corbel" w:cs="Times New Roman"/>
                <w:lang w:val="fr-FR"/>
              </w:rPr>
              <w:t>wykonywane</w:t>
            </w:r>
            <w:r w:rsidR="00A31D9E" w:rsidRPr="004A220A">
              <w:rPr>
                <w:lang w:val="fr-FR"/>
              </w:rPr>
              <w:t xml:space="preserve"> na świeżym powietrzu </w:t>
            </w:r>
          </w:p>
          <w:p w14:paraId="615B50DB" w14:textId="1322A8EA" w:rsidR="00A31D9E" w:rsidRPr="004A220A" w:rsidRDefault="00A31D9E" w:rsidP="00527327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C2F8" w14:textId="12EE5AD8" w:rsidR="00527327" w:rsidRPr="004A220A" w:rsidRDefault="00A31D9E" w:rsidP="00527327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stopi</w:t>
            </w:r>
            <w:r w:rsidR="00DE61A4" w:rsidRPr="004A220A">
              <w:rPr>
                <w:lang w:val="fr-FR"/>
              </w:rPr>
              <w:t>e</w:t>
            </w:r>
            <w:r w:rsidRPr="004A220A">
              <w:rPr>
                <w:lang w:val="fr-FR"/>
              </w:rPr>
              <w:t>ń najwyższy przymiotnika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18EFA" w14:textId="77777777" w:rsidR="00527327" w:rsidRPr="00623F45" w:rsidRDefault="00A31D9E" w:rsidP="00527327">
            <w:pPr>
              <w:spacing w:line="240" w:lineRule="auto"/>
            </w:pPr>
            <w:r w:rsidRPr="00623F45">
              <w:t>miasta frankofońskie;</w:t>
            </w:r>
          </w:p>
          <w:p w14:paraId="50786DCD" w14:textId="77777777" w:rsidR="00A31D9E" w:rsidRPr="00623F45" w:rsidRDefault="00A31D9E" w:rsidP="00527327">
            <w:pPr>
              <w:spacing w:line="240" w:lineRule="auto"/>
            </w:pPr>
            <w:r w:rsidRPr="00623F45">
              <w:t>życie w mieście;</w:t>
            </w:r>
          </w:p>
          <w:p w14:paraId="371931D5" w14:textId="297D3650" w:rsidR="00A31D9E" w:rsidRPr="00623F45" w:rsidRDefault="00A31D9E" w:rsidP="00A31D9E">
            <w:pPr>
              <w:spacing w:line="240" w:lineRule="auto"/>
              <w:rPr>
                <w:i/>
              </w:rPr>
            </w:pPr>
            <w:r w:rsidRPr="00623F45">
              <w:t xml:space="preserve">ciekawe miejsca miast frankofońskich: </w:t>
            </w:r>
            <w:r w:rsidR="00D60925" w:rsidRPr="00623F45">
              <w:rPr>
                <w:i/>
              </w:rPr>
              <w:t>place i rynki</w:t>
            </w:r>
          </w:p>
          <w:p w14:paraId="4DF95CAA" w14:textId="38026F66" w:rsidR="00A31D9E" w:rsidRPr="00623F45" w:rsidRDefault="00A31D9E" w:rsidP="00527327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C4EA" w14:textId="6FFCDEA2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ćw. </w:t>
            </w:r>
            <w:r w:rsidR="00D60925" w:rsidRPr="004A220A">
              <w:rPr>
                <w:lang w:val="fr-FR"/>
              </w:rPr>
              <w:t>10-13</w:t>
            </w:r>
            <w:r w:rsidRPr="004A220A">
              <w:rPr>
                <w:lang w:val="fr-FR"/>
              </w:rPr>
              <w:t xml:space="preserve">/s. </w:t>
            </w:r>
            <w:r w:rsidR="00D60925" w:rsidRPr="004A220A">
              <w:rPr>
                <w:lang w:val="fr-FR"/>
              </w:rPr>
              <w:t>65-67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33913" w14:textId="55E780C0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ćw. </w:t>
            </w:r>
            <w:r w:rsidR="00D60925" w:rsidRPr="004A220A">
              <w:rPr>
                <w:lang w:val="fr-FR"/>
              </w:rPr>
              <w:t>22,23</w:t>
            </w:r>
            <w:r w:rsidRPr="004A220A">
              <w:rPr>
                <w:lang w:val="fr-FR"/>
              </w:rPr>
              <w:t xml:space="preserve"> /s. </w:t>
            </w:r>
            <w:r w:rsidR="00D60925" w:rsidRPr="004A220A">
              <w:rPr>
                <w:lang w:val="fr-FR"/>
              </w:rPr>
              <w:t>72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406F" w14:textId="7D2518B6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petites épreuves 17A i 17B</w:t>
            </w:r>
          </w:p>
          <w:p w14:paraId="0E114F51" w14:textId="16F529A5" w:rsidR="00527327" w:rsidRPr="004A220A" w:rsidRDefault="00527327" w:rsidP="00527327">
            <w:pPr>
              <w:spacing w:line="240" w:lineRule="auto"/>
              <w:rPr>
                <w:rFonts w:cstheme="minorHAnsi"/>
                <w:lang w:val="fr-FR"/>
              </w:rPr>
            </w:pPr>
          </w:p>
        </w:tc>
      </w:tr>
      <w:tr w:rsidR="00527327" w:rsidRPr="004A220A" w14:paraId="35FC7BD1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D6EB2" w14:textId="77777777" w:rsidR="00527327" w:rsidRPr="004A220A" w:rsidRDefault="00527327" w:rsidP="00527327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45.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40C5" w14:textId="77777777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Quelle est la ville la plus ancienne </w:t>
            </w:r>
          </w:p>
          <w:p w14:paraId="0399A8D9" w14:textId="4C8E935D" w:rsidR="00527327" w:rsidRPr="00623F45" w:rsidRDefault="00D60925" w:rsidP="00D60925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 xml:space="preserve">en France </w:t>
            </w:r>
            <w:r w:rsidR="00DE61A4" w:rsidRPr="00623F45">
              <w:rPr>
                <w:rFonts w:cstheme="minorHAnsi"/>
              </w:rPr>
              <w:t>–</w:t>
            </w:r>
            <w:r w:rsidRPr="00623F45">
              <w:rPr>
                <w:rFonts w:cstheme="minorHAnsi"/>
              </w:rPr>
              <w:t xml:space="preserve"> projet</w:t>
            </w:r>
          </w:p>
          <w:p w14:paraId="044180B5" w14:textId="77777777" w:rsidR="00DE61A4" w:rsidRPr="00623F45" w:rsidRDefault="00DE61A4" w:rsidP="00D60925">
            <w:pPr>
              <w:spacing w:line="240" w:lineRule="auto"/>
              <w:rPr>
                <w:rFonts w:cstheme="minorHAnsi"/>
              </w:rPr>
            </w:pPr>
          </w:p>
          <w:p w14:paraId="3A93547B" w14:textId="3527FBE0" w:rsidR="00DE61A4" w:rsidRPr="00623F45" w:rsidRDefault="00DE61A4" w:rsidP="00DE61A4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 xml:space="preserve">Projekt </w:t>
            </w:r>
            <w:r w:rsidR="00623F45" w:rsidRPr="00623F45">
              <w:rPr>
                <w:rFonts w:cstheme="minorHAnsi"/>
              </w:rPr>
              <w:t>„Jakie</w:t>
            </w:r>
            <w:r w:rsidRPr="00623F45">
              <w:rPr>
                <w:rFonts w:cstheme="minorHAnsi"/>
              </w:rPr>
              <w:t xml:space="preserve"> jest najstarsze miasto we Francji?”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CB751" w14:textId="77777777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0108" w14:textId="56D767B4" w:rsidR="00527327" w:rsidRPr="004A220A" w:rsidRDefault="00D60925" w:rsidP="00527327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opisywać miejsca i zabytki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9A91" w14:textId="33AF7890" w:rsidR="00D60925" w:rsidRPr="00623F45" w:rsidRDefault="00D60925" w:rsidP="00D60925">
            <w:pPr>
              <w:spacing w:line="240" w:lineRule="auto"/>
            </w:pPr>
            <w:r w:rsidRPr="00623F45">
              <w:t xml:space="preserve">miejsca w </w:t>
            </w:r>
            <w:r w:rsidR="00623F45" w:rsidRPr="00623F45">
              <w:t>mieście;</w:t>
            </w:r>
          </w:p>
          <w:p w14:paraId="62738F2A" w14:textId="2D52F36B" w:rsidR="00D60925" w:rsidRPr="00623F45" w:rsidRDefault="00623F45" w:rsidP="00D60925">
            <w:pPr>
              <w:spacing w:line="240" w:lineRule="auto"/>
            </w:pPr>
            <w:r w:rsidRPr="00623F45">
              <w:t>aktywności wykonywane</w:t>
            </w:r>
            <w:r w:rsidR="00D60925" w:rsidRPr="00623F45">
              <w:t xml:space="preserve"> na świeżym powietrzu </w:t>
            </w:r>
          </w:p>
          <w:p w14:paraId="677D75B1" w14:textId="06E8BF45" w:rsidR="00527327" w:rsidRPr="00623F45" w:rsidRDefault="00527327" w:rsidP="00527327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0508" w14:textId="5743E787" w:rsidR="00527327" w:rsidRPr="00623F45" w:rsidRDefault="00527327" w:rsidP="00527327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F7C07" w14:textId="77777777" w:rsidR="00D60925" w:rsidRPr="00623F45" w:rsidRDefault="00D60925" w:rsidP="00D60925">
            <w:pPr>
              <w:spacing w:line="240" w:lineRule="auto"/>
            </w:pPr>
            <w:r w:rsidRPr="00623F45">
              <w:t>miasta frankofońskie;</w:t>
            </w:r>
          </w:p>
          <w:p w14:paraId="3FC5C5E0" w14:textId="77777777" w:rsidR="00D60925" w:rsidRPr="00623F45" w:rsidRDefault="00D60925" w:rsidP="00D60925">
            <w:pPr>
              <w:spacing w:line="240" w:lineRule="auto"/>
            </w:pPr>
            <w:r w:rsidRPr="00623F45">
              <w:t>życie w mieście;</w:t>
            </w:r>
          </w:p>
          <w:p w14:paraId="01E2D5CF" w14:textId="77777777" w:rsidR="00527327" w:rsidRPr="00623F45" w:rsidRDefault="00527327" w:rsidP="00527327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07C4" w14:textId="342AED0F" w:rsidR="00527327" w:rsidRPr="00623F45" w:rsidRDefault="00527327" w:rsidP="00527327">
            <w:pPr>
              <w:spacing w:line="240" w:lineRule="auto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D26E" w14:textId="2B81F89A" w:rsidR="00527327" w:rsidRPr="00623F45" w:rsidRDefault="00527327" w:rsidP="00527327">
            <w:pPr>
              <w:spacing w:line="240" w:lineRule="auto"/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AF17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matériel imprimable 16</w:t>
            </w:r>
          </w:p>
          <w:p w14:paraId="77ACA9D6" w14:textId="564B4C6C" w:rsidR="00527327" w:rsidRPr="004A220A" w:rsidRDefault="00527327" w:rsidP="00527327">
            <w:pPr>
              <w:spacing w:line="240" w:lineRule="auto"/>
              <w:rPr>
                <w:lang w:val="fr-FR"/>
              </w:rPr>
            </w:pPr>
          </w:p>
        </w:tc>
      </w:tr>
      <w:tr w:rsidR="00D60925" w:rsidRPr="004A220A" w14:paraId="5D982AE7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6CB2E" w14:textId="77777777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46.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7996" w14:textId="77777777" w:rsidR="00D60925" w:rsidRPr="00623F45" w:rsidRDefault="00D60925" w:rsidP="00D60925">
            <w:pPr>
              <w:spacing w:line="240" w:lineRule="auto"/>
              <w:rPr>
                <w:rFonts w:cstheme="minorHAnsi"/>
                <w:bCs/>
              </w:rPr>
            </w:pPr>
            <w:r w:rsidRPr="00623F45">
              <w:rPr>
                <w:rFonts w:cstheme="minorHAnsi"/>
                <w:bCs/>
              </w:rPr>
              <w:t>Décrire l’image – exercices</w:t>
            </w:r>
          </w:p>
          <w:p w14:paraId="50122A0C" w14:textId="77777777" w:rsidR="00D60925" w:rsidRPr="00623F45" w:rsidRDefault="00D60925" w:rsidP="00D60925">
            <w:pPr>
              <w:spacing w:line="240" w:lineRule="auto"/>
              <w:rPr>
                <w:rFonts w:cstheme="minorHAnsi"/>
              </w:rPr>
            </w:pPr>
          </w:p>
          <w:p w14:paraId="7D637740" w14:textId="74DD7886" w:rsidR="00DE61A4" w:rsidRPr="00623F45" w:rsidRDefault="00DE61A4" w:rsidP="00D60925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>Opisywanie zdjęć i obrazków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2C7F6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0FFD" w14:textId="1D5AB155" w:rsidR="00D60925" w:rsidRPr="004A220A" w:rsidRDefault="00BB7ADB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opisywać obrazek, zdjęcie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B569" w14:textId="376064B7" w:rsidR="00D60925" w:rsidRPr="00623F45" w:rsidRDefault="00D60925" w:rsidP="00D60925">
            <w:pPr>
              <w:spacing w:line="240" w:lineRule="auto"/>
            </w:pPr>
            <w:r w:rsidRPr="00623F45">
              <w:t xml:space="preserve">miejsca w </w:t>
            </w:r>
            <w:r w:rsidR="00623F45" w:rsidRPr="00623F45">
              <w:t>mieście;</w:t>
            </w:r>
          </w:p>
          <w:p w14:paraId="3BBB5CD4" w14:textId="71A05D5F" w:rsidR="00D60925" w:rsidRPr="00623F45" w:rsidRDefault="00623F45" w:rsidP="00D60925">
            <w:pPr>
              <w:spacing w:line="240" w:lineRule="auto"/>
            </w:pPr>
            <w:r w:rsidRPr="00623F45">
              <w:t>aktywności wykonywane</w:t>
            </w:r>
            <w:r w:rsidR="00D60925" w:rsidRPr="00623F45">
              <w:t xml:space="preserve"> na świeżym powietrzu </w:t>
            </w:r>
          </w:p>
          <w:p w14:paraId="314E9DC8" w14:textId="1B592586" w:rsidR="00D60925" w:rsidRPr="00623F45" w:rsidRDefault="00D60925" w:rsidP="00D60925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D4D4" w14:textId="085F2DAF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przysłówki miejsca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29AA" w14:textId="77777777" w:rsidR="00D60925" w:rsidRPr="00623F45" w:rsidRDefault="00D60925" w:rsidP="00D60925">
            <w:pPr>
              <w:spacing w:line="240" w:lineRule="auto"/>
            </w:pPr>
            <w:r w:rsidRPr="00623F45">
              <w:t>miasta frankofońskie;</w:t>
            </w:r>
          </w:p>
          <w:p w14:paraId="377C9452" w14:textId="6AE101D1" w:rsidR="00D60925" w:rsidRPr="00623F45" w:rsidRDefault="00D60925" w:rsidP="00D60925">
            <w:pPr>
              <w:spacing w:line="240" w:lineRule="auto"/>
            </w:pPr>
            <w:r w:rsidRPr="00623F45">
              <w:t>życie w mieście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D652" w14:textId="554FAC1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ćw. 15,16 /s. 68-69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C2AD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ćw. 16-19/s. </w:t>
            </w:r>
            <w:r w:rsidR="00BB7ADB" w:rsidRPr="004A220A">
              <w:rPr>
                <w:lang w:val="fr-FR"/>
              </w:rPr>
              <w:t>68-70</w:t>
            </w:r>
          </w:p>
          <w:p w14:paraId="5C0387F1" w14:textId="089277E9" w:rsidR="00BB7ADB" w:rsidRPr="004A220A" w:rsidRDefault="00BB7ADB" w:rsidP="00BB7ADB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ćw. 21/s. 71</w:t>
            </w:r>
          </w:p>
          <w:p w14:paraId="0E831E57" w14:textId="77777777" w:rsidR="00BB7ADB" w:rsidRPr="004A220A" w:rsidRDefault="00BB7ADB" w:rsidP="00BB7ADB">
            <w:pPr>
              <w:spacing w:line="240" w:lineRule="auto"/>
              <w:rPr>
                <w:lang w:val="fr-FR"/>
              </w:rPr>
            </w:pPr>
          </w:p>
          <w:p w14:paraId="5BFACDCD" w14:textId="77777777" w:rsidR="00BB7ADB" w:rsidRPr="004A220A" w:rsidRDefault="00BB7ADB" w:rsidP="00D60925">
            <w:pPr>
              <w:spacing w:line="240" w:lineRule="auto"/>
              <w:rPr>
                <w:lang w:val="fr-FR"/>
              </w:rPr>
            </w:pPr>
          </w:p>
          <w:p w14:paraId="21F4DB09" w14:textId="477B305A" w:rsidR="00BB7ADB" w:rsidRPr="004A220A" w:rsidRDefault="00BB7ADB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872A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matériel imprimable 17 A </w:t>
            </w:r>
          </w:p>
          <w:p w14:paraId="4983BA8A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</w:tr>
      <w:tr w:rsidR="00D60925" w:rsidRPr="004A220A" w14:paraId="5A80FADB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C2DB" w14:textId="06B31B7F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lastRenderedPageBreak/>
              <w:t>47.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3D8C" w14:textId="77777777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Faire quelque chose à un moment donné</w:t>
            </w:r>
          </w:p>
          <w:p w14:paraId="7FFCDC1A" w14:textId="77777777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3EA61810" w14:textId="5B6E5BAE" w:rsidR="00DE61A4" w:rsidRPr="00623F45" w:rsidRDefault="00DE61A4" w:rsidP="00D60925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>Opisywanie zdjęć i obrazków - aktywności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5E2C0" w14:textId="478D2405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0DB2" w14:textId="77777777" w:rsidR="00D60925" w:rsidRPr="00623F45" w:rsidRDefault="00BB7ADB" w:rsidP="00D60925">
            <w:pPr>
              <w:spacing w:line="240" w:lineRule="auto"/>
            </w:pPr>
            <w:r w:rsidRPr="00623F45">
              <w:t>opisywać obrazek, zdjęcie;</w:t>
            </w:r>
          </w:p>
          <w:p w14:paraId="6808976B" w14:textId="5EDC7B3C" w:rsidR="00BB7ADB" w:rsidRPr="00623F45" w:rsidRDefault="00623F45" w:rsidP="00D60925">
            <w:pPr>
              <w:spacing w:line="240" w:lineRule="auto"/>
            </w:pPr>
            <w:r w:rsidRPr="00623F45">
              <w:t>opisywać</w:t>
            </w:r>
            <w:r w:rsidR="00BB7ADB" w:rsidRPr="00623F45">
              <w:t xml:space="preserve"> akcję - czynności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664F" w14:textId="3AEEFE97" w:rsidR="00BB7ADB" w:rsidRPr="00623F45" w:rsidRDefault="00623F45" w:rsidP="00BB7ADB">
            <w:pPr>
              <w:spacing w:line="240" w:lineRule="auto"/>
            </w:pPr>
            <w:r w:rsidRPr="00623F45">
              <w:t>aktywności wykonywane</w:t>
            </w:r>
            <w:r w:rsidR="00BB7ADB" w:rsidRPr="00623F45">
              <w:t xml:space="preserve"> w domu i na świeżym powietrzu </w:t>
            </w:r>
          </w:p>
          <w:p w14:paraId="2CA5E280" w14:textId="77777777" w:rsidR="00D60925" w:rsidRPr="00623F45" w:rsidRDefault="00D60925" w:rsidP="00D60925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214A" w14:textId="77777777" w:rsidR="00D60925" w:rsidRPr="00623F45" w:rsidRDefault="00D60925" w:rsidP="00D60925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F6FE" w14:textId="77777777" w:rsidR="00BB7ADB" w:rsidRPr="004A220A" w:rsidRDefault="00BB7ADB" w:rsidP="00BB7ADB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miasta frankofońskie;</w:t>
            </w:r>
          </w:p>
          <w:p w14:paraId="5ADCF716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F3B6" w14:textId="2CF518B5" w:rsidR="00D60925" w:rsidRPr="004A220A" w:rsidRDefault="00BB7ADB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ćw. 18-22 /s. 69-71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7C77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9DEF" w14:textId="77777777" w:rsidR="00BB7ADB" w:rsidRPr="004A220A" w:rsidRDefault="00BB7ADB" w:rsidP="00BB7ADB">
            <w:pPr>
              <w:rPr>
                <w:lang w:val="fr-FR"/>
              </w:rPr>
            </w:pPr>
            <w:r w:rsidRPr="004A220A">
              <w:rPr>
                <w:lang w:val="fr-FR"/>
              </w:rPr>
              <w:t>matériel projetable 8</w:t>
            </w:r>
          </w:p>
          <w:p w14:paraId="6CBD8FE6" w14:textId="77777777" w:rsidR="00BB7ADB" w:rsidRPr="004A220A" w:rsidRDefault="00BB7ADB" w:rsidP="00BB7ADB">
            <w:pPr>
              <w:rPr>
                <w:lang w:val="fr-FR"/>
              </w:rPr>
            </w:pPr>
          </w:p>
          <w:p w14:paraId="6DF4918F" w14:textId="349900B9" w:rsidR="00BB7ADB" w:rsidRPr="004A220A" w:rsidRDefault="00BB7ADB" w:rsidP="00BB7ADB">
            <w:pPr>
              <w:jc w:val="center"/>
              <w:rPr>
                <w:lang w:val="fr-FR"/>
              </w:rPr>
            </w:pPr>
          </w:p>
        </w:tc>
      </w:tr>
      <w:tr w:rsidR="00D60925" w:rsidRPr="00B76B8B" w14:paraId="0CA15C89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88C4" w14:textId="09637506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48.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3DDDE" w14:textId="77777777" w:rsidR="00BB7ADB" w:rsidRPr="00623F45" w:rsidRDefault="00BB7ADB" w:rsidP="00BB7ADB">
            <w:pPr>
              <w:spacing w:line="240" w:lineRule="auto"/>
              <w:rPr>
                <w:rFonts w:cstheme="minorHAnsi"/>
                <w:bCs/>
              </w:rPr>
            </w:pPr>
            <w:r w:rsidRPr="00623F45">
              <w:rPr>
                <w:rFonts w:cstheme="minorHAnsi"/>
                <w:bCs/>
              </w:rPr>
              <w:t>Parler des états d’âme</w:t>
            </w:r>
          </w:p>
          <w:p w14:paraId="0F0D0878" w14:textId="77777777" w:rsidR="00DE61A4" w:rsidRPr="00623F45" w:rsidRDefault="00DE61A4" w:rsidP="00D60925">
            <w:pPr>
              <w:spacing w:line="240" w:lineRule="auto"/>
              <w:rPr>
                <w:rFonts w:cstheme="minorHAnsi"/>
              </w:rPr>
            </w:pPr>
          </w:p>
          <w:p w14:paraId="70798B76" w14:textId="62FB7981" w:rsidR="00DE61A4" w:rsidRPr="00623F45" w:rsidRDefault="00DE61A4" w:rsidP="00D60925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>Jak opisywać uczucia i stany emocjonalne?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19EB" w14:textId="0CABC08A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FD26" w14:textId="0E21B23F" w:rsidR="00D60925" w:rsidRPr="004A220A" w:rsidRDefault="00BB7ADB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mówić o uczuciach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7E2A" w14:textId="345E0B6D" w:rsidR="00D60925" w:rsidRPr="004A220A" w:rsidRDefault="00BB7ADB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uczucia, stany emocjonalne, odczucia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D630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F3D6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3115" w14:textId="2F11A587" w:rsidR="00D60925" w:rsidRPr="004A220A" w:rsidRDefault="00BB7ADB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ćw. 23 /s. 72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D262" w14:textId="70A740BA" w:rsidR="00D60925" w:rsidRPr="004A220A" w:rsidRDefault="00BB7ADB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ćw. 20 /s. 70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9401" w14:textId="77777777" w:rsidR="00BB7ADB" w:rsidRPr="004A220A" w:rsidRDefault="00BB7ADB" w:rsidP="00BB7ADB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matériel imprimable </w:t>
            </w:r>
          </w:p>
          <w:p w14:paraId="5BA3350B" w14:textId="612F19FF" w:rsidR="00BB7ADB" w:rsidRPr="004A220A" w:rsidRDefault="00BB7ADB" w:rsidP="00BB7ADB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17</w:t>
            </w:r>
            <w:r w:rsidR="004A220A">
              <w:rPr>
                <w:lang w:val="fr-FR"/>
              </w:rPr>
              <w:t xml:space="preserve">A i </w:t>
            </w:r>
            <w:r w:rsidRPr="004A220A">
              <w:rPr>
                <w:lang w:val="fr-FR"/>
              </w:rPr>
              <w:t>17</w:t>
            </w:r>
            <w:r w:rsidR="004A220A">
              <w:rPr>
                <w:lang w:val="fr-FR"/>
              </w:rPr>
              <w:t>B</w:t>
            </w:r>
          </w:p>
          <w:p w14:paraId="17398DBF" w14:textId="77777777" w:rsidR="00BB7ADB" w:rsidRPr="004A220A" w:rsidRDefault="00BB7ADB" w:rsidP="00BB7ADB">
            <w:pPr>
              <w:spacing w:line="240" w:lineRule="auto"/>
              <w:rPr>
                <w:lang w:val="fr-FR"/>
              </w:rPr>
            </w:pPr>
          </w:p>
          <w:p w14:paraId="0B0CFF0D" w14:textId="4730E888" w:rsidR="00D60925" w:rsidRPr="004A220A" w:rsidRDefault="00BB7ADB" w:rsidP="00DE61A4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matériel projetable 9</w:t>
            </w:r>
          </w:p>
        </w:tc>
      </w:tr>
      <w:tr w:rsidR="00D60925" w:rsidRPr="004A220A" w14:paraId="77796456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2D9E7" w14:textId="77777777" w:rsidR="00D60925" w:rsidRPr="00623F45" w:rsidRDefault="00D60925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623F45">
              <w:rPr>
                <w:b/>
              </w:rPr>
              <w:t xml:space="preserve">Treści nauczania z podstawy programowej: </w:t>
            </w:r>
          </w:p>
          <w:p w14:paraId="355E41AB" w14:textId="77777777" w:rsidR="00D60925" w:rsidRPr="00623F45" w:rsidRDefault="00D60925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623F45">
              <w:rPr>
                <w:b/>
              </w:rPr>
              <w:t xml:space="preserve">III.2.0 </w:t>
            </w:r>
          </w:p>
          <w:p w14:paraId="7C0A1349" w14:textId="27CE4256" w:rsidR="00D60925" w:rsidRPr="00623F45" w:rsidRDefault="00D60925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</w:pPr>
            <w:bookmarkStart w:id="4" w:name="_Hlk88043994"/>
            <w:r w:rsidRPr="00623F45">
              <w:t xml:space="preserve">Uczeń: posługuje się podstawowym zasobem środków językowych w zakresie tematu: człowiek (I.1), </w:t>
            </w:r>
            <w:r w:rsidR="00AF14B5">
              <w:t xml:space="preserve">miejsce zamieszkania (I.2), </w:t>
            </w:r>
            <w:r w:rsidRPr="00623F45">
              <w:t xml:space="preserve">edukacja (I.3), praca (1.4), życie prywatne (I.5), </w:t>
            </w:r>
            <w:r w:rsidR="00AF14B5">
              <w:t xml:space="preserve">żywienie (I.6), zakupy i usługi (I.7), podróżowanie i turystyka (I.8), </w:t>
            </w:r>
            <w:r w:rsidRPr="00623F45">
              <w:t>kultura (I.9), sport (I.10)</w:t>
            </w:r>
            <w:r w:rsidR="00AF14B5">
              <w:t>, zdrowie (I.11), nauka i technika (I.12), świat przyrody (I.13)</w:t>
            </w:r>
            <w:r w:rsidRPr="00623F45">
              <w:t>;</w:t>
            </w:r>
            <w:bookmarkEnd w:id="4"/>
            <w:r w:rsidR="00AF14B5">
              <w:t xml:space="preserve"> </w:t>
            </w:r>
            <w:r w:rsidRPr="00623F45">
              <w:t xml:space="preserve">rozumie proste wypowiedzi ustne: reaguje na polecenia (II.1), określa główną myśl wypowiedzi (II.2), określa intencje nadawcy (II.3), znajduje w wypowiedzi określone informacje (II.5); rozumie proste wypowiedzi pisemne: określa główną myśl tekstu (III.1), określa intencje nadawcy tekstu (III.2), </w:t>
            </w:r>
            <w:r w:rsidR="00623F45" w:rsidRPr="00623F45">
              <w:t>określa</w:t>
            </w:r>
            <w:r w:rsidRPr="00623F45">
              <w:t xml:space="preserve"> kontekst wypowiedzi (III.3), znajduje w tekście określone informacje (III.4, układa informacje w określonym porządku (III.5), rozróżnia formalny i nieformalny styl tekstu (III.6); tworzy proste wypowiedzi ustne: opisuje ludzi, zwierzęta, przedmioty, miejsca i zjawiska</w:t>
            </w:r>
            <w:r w:rsidR="00AF14B5">
              <w:t xml:space="preserve"> </w:t>
            </w:r>
            <w:r w:rsidRPr="00623F45">
              <w:t xml:space="preserve">(IV.1), opowiada o czynnościach, </w:t>
            </w:r>
            <w:r w:rsidR="00623F45" w:rsidRPr="00623F45">
              <w:t>doświadczeniach</w:t>
            </w:r>
            <w:r w:rsidRPr="00623F45">
              <w:t xml:space="preserve"> i wydarzeniach z przeszłości i teraźniejszości (IV.2), przedstawia fakty z przeszłości i </w:t>
            </w:r>
            <w:r w:rsidR="00623F45" w:rsidRPr="00623F45">
              <w:t>teraźniejszości</w:t>
            </w:r>
            <w:r w:rsidRPr="00623F45">
              <w:t xml:space="preserve"> (IV.3), opisuje upodobania (IV.5), wyraża i uzasadnia swoje opinie (IV.6), wyraża uczucia i emocje (IV.7)</w:t>
            </w:r>
            <w:r w:rsidR="00AF14B5">
              <w:t xml:space="preserve"> stosuje formalny lub nieformalny styl wypowiedzi adekwatnie do sytuacji (IV.8)</w:t>
            </w:r>
            <w:r w:rsidRPr="00623F45">
              <w:t xml:space="preserve">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wyraża i uzasadnia swoje opinie (V.6); </w:t>
            </w:r>
            <w:bookmarkStart w:id="5" w:name="_Hlk88044291"/>
            <w:r w:rsidRPr="00623F45">
              <w:t>reaguje ustnie: nawiązuje kontakty towarzyskie, rozpoczyna, prowadzi i kończy rozmowę (VI.2),</w:t>
            </w:r>
            <w:r w:rsidR="00AF14B5">
              <w:t xml:space="preserve"> </w:t>
            </w:r>
            <w:r w:rsidRPr="00623F45">
              <w:t xml:space="preserve">uzyskuje i przekazuje informacje i wyjaśnienia (VI.3), wyraża uczucia i emocje (VI.13), stosuje zwroty i formy grzecznościowe (VI. 14); </w:t>
            </w:r>
            <w:bookmarkStart w:id="6" w:name="_Hlk88044340"/>
            <w:bookmarkEnd w:id="5"/>
            <w:r w:rsidRPr="00623F45">
              <w:t xml:space="preserve">reaguje w formie tekstu: wyraża swoje opinie (VII.4), wyraża swoje upodobania (VII. 5), wyraża uczucia i emocje (VII.13); </w:t>
            </w:r>
            <w:bookmarkEnd w:id="6"/>
            <w:r w:rsidRPr="00623F45">
              <w:t>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2992D361" w14:textId="77777777" w:rsidR="00D60925" w:rsidRPr="00623F45" w:rsidRDefault="00D60925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623F45">
              <w:rPr>
                <w:b/>
              </w:rPr>
              <w:lastRenderedPageBreak/>
              <w:t>III.2.</w:t>
            </w:r>
          </w:p>
          <w:p w14:paraId="79D69C83" w14:textId="77777777" w:rsidR="00AF14B5" w:rsidRPr="00AF14B5" w:rsidRDefault="00AF14B5" w:rsidP="00340F76">
            <w:pPr>
              <w:spacing w:line="240" w:lineRule="auto"/>
              <w:jc w:val="both"/>
            </w:pPr>
            <w:r w:rsidRPr="00AF14B5">
              <w:t>Uczeń: posługuje się podstawowym zasobem środków językowych w zakresie tematu: człowiek (I.1), miejsce zamieszkania (I.2), edukacja (I.3), praca (1.4), życie prywatne (I.5), żywienie (I.6), zakupy i usługi (I.7), podróżowanie i turystyka (I.8), kultura (I.9), sport (I.10), zdrowie (I.11), nauka i technika (I.12), świat przyrody (I.13); rozumie proste wypowiedzi ustne: reaguje na polecenia (II.1), określa główną myśl wypowiedzi (II.2), określa intencje nadawcy (II.3), znajduje w wypowiedzi określone informacje (II.5); rozumie proste wypowiedzi pisemne: określa główną myśl tekstu (III.1), określa intencje nadawcy tekstu (III.2), określa kontekst wypowiedzi (III.3), znajduje w tekście określone informacje (III.4,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opisuje upodobania (IV.5), wyraża i uzasadnia swoje opinie (IV.6), wyraża uczucia i emocje (IV.7) stosuje formalny lub nieformalny styl wypowiedzi adekwatnie do sytuacji (IV.8);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wyraża i uzasadnia swoje opinie (V.6); reaguje ustnie: nawiązuje kontakty towarzyskie, rozpoczyna, prowadzi i kończy rozmowę (VI.2),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00C3ED75" w14:textId="09FE3F7F" w:rsidR="00D60925" w:rsidRPr="00623F45" w:rsidRDefault="00D60925" w:rsidP="00340F76">
            <w:pPr>
              <w:spacing w:line="240" w:lineRule="auto"/>
              <w:jc w:val="both"/>
            </w:pPr>
          </w:p>
        </w:tc>
      </w:tr>
      <w:tr w:rsidR="00D60925" w:rsidRPr="004A220A" w14:paraId="547D6C26" w14:textId="77777777" w:rsidTr="00527327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070B3859" w14:textId="03328F4E" w:rsidR="00D60925" w:rsidRPr="004A220A" w:rsidRDefault="007F3B26" w:rsidP="00D60925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lang w:val="fr-FR"/>
              </w:rPr>
              <w:lastRenderedPageBreak/>
              <w:t>ÉTAPE</w:t>
            </w:r>
            <w:r w:rsidR="00D60925" w:rsidRPr="004A220A">
              <w:rPr>
                <w:lang w:val="fr-FR"/>
              </w:rPr>
              <w:t xml:space="preserve"> 8</w:t>
            </w:r>
          </w:p>
        </w:tc>
      </w:tr>
      <w:tr w:rsidR="00D60925" w:rsidRPr="00B76B8B" w14:paraId="674E24D9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2493E" w14:textId="77777777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49.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1C28" w14:textId="77777777" w:rsidR="00BB7ADB" w:rsidRPr="004A220A" w:rsidRDefault="00BB7ADB" w:rsidP="00BB7ADB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Aller quelque part</w:t>
            </w:r>
          </w:p>
          <w:p w14:paraId="665640D3" w14:textId="77777777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04338738" w14:textId="35FAE4A8" w:rsidR="00DE61A4" w:rsidRPr="004A220A" w:rsidRDefault="00DE61A4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W siną dal </w:t>
            </w:r>
            <w:r w:rsidR="005D59DC" w:rsidRPr="004A220A">
              <w:rPr>
                <w:rFonts w:cstheme="minorHAnsi"/>
                <w:lang w:val="fr-FR"/>
              </w:rPr>
              <w:t>–</w:t>
            </w:r>
            <w:r w:rsidRPr="004A220A">
              <w:rPr>
                <w:rFonts w:cstheme="minorHAnsi"/>
                <w:lang w:val="fr-FR"/>
              </w:rPr>
              <w:t xml:space="preserve"> ś</w:t>
            </w:r>
            <w:r w:rsidR="005D59DC" w:rsidRPr="004A220A">
              <w:rPr>
                <w:rFonts w:cstheme="minorHAnsi"/>
                <w:lang w:val="fr-FR"/>
              </w:rPr>
              <w:t>rodki transportu.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71B07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4B16A" w14:textId="442BD29F" w:rsidR="00D60925" w:rsidRPr="00623F45" w:rsidRDefault="00BB7ADB" w:rsidP="00BB7ADB">
            <w:pPr>
              <w:spacing w:line="240" w:lineRule="auto"/>
            </w:pPr>
            <w:r w:rsidRPr="00623F45">
              <w:t>mówić o środkach transportu</w:t>
            </w:r>
            <w:r w:rsidR="00112B03" w:rsidRPr="00623F45">
              <w:t>;</w:t>
            </w:r>
            <w:r w:rsidRPr="00623F45">
              <w:t xml:space="preserve"> </w:t>
            </w:r>
            <w:r w:rsidR="00112B03" w:rsidRPr="00623F45">
              <w:t>w</w:t>
            </w:r>
            <w:r w:rsidRPr="00623F45">
              <w:t>yraża</w:t>
            </w:r>
            <w:r w:rsidR="00112B03" w:rsidRPr="00623F45">
              <w:t>ć</w:t>
            </w:r>
            <w:r w:rsidRPr="00623F45">
              <w:t xml:space="preserve"> </w:t>
            </w:r>
            <w:r w:rsidR="00112B03" w:rsidRPr="00623F45">
              <w:t xml:space="preserve">swoje </w:t>
            </w:r>
            <w:r w:rsidR="00623F45" w:rsidRPr="00623F45">
              <w:t>preferencje, dotyczące</w:t>
            </w:r>
            <w:r w:rsidRPr="00623F45">
              <w:t xml:space="preserve"> środków transportu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0354" w14:textId="5B4FE151" w:rsidR="00BB7ADB" w:rsidRPr="004A220A" w:rsidRDefault="00DE61A4" w:rsidP="00BB7ADB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ś</w:t>
            </w:r>
            <w:r w:rsidR="00BB7ADB" w:rsidRPr="004A220A">
              <w:rPr>
                <w:lang w:val="fr-FR"/>
              </w:rPr>
              <w:t xml:space="preserve">rodki transportu </w:t>
            </w:r>
          </w:p>
          <w:p w14:paraId="04AA649E" w14:textId="426CA159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9CFC" w14:textId="60F4EAC7" w:rsidR="00112B03" w:rsidRPr="00623F45" w:rsidRDefault="00112B03" w:rsidP="00112B03">
            <w:pPr>
              <w:spacing w:line="240" w:lineRule="auto"/>
            </w:pPr>
            <w:r w:rsidRPr="00623F45">
              <w:t xml:space="preserve">czasowniki </w:t>
            </w:r>
            <w:r w:rsidR="004A220A" w:rsidRPr="00623F45">
              <w:t xml:space="preserve">ruchu </w:t>
            </w:r>
            <w:r w:rsidR="004A220A" w:rsidRPr="00623F45">
              <w:rPr>
                <w:rFonts w:ascii="Corbel" w:eastAsia="Calibri" w:hAnsi="Corbel" w:cs="Times New Roman"/>
              </w:rPr>
              <w:t>z</w:t>
            </w:r>
            <w:r w:rsidRPr="00623F45">
              <w:t xml:space="preserve"> </w:t>
            </w:r>
            <w:r w:rsidR="00623F45" w:rsidRPr="00623F45">
              <w:t>przyimkami:</w:t>
            </w:r>
            <w:r w:rsidRPr="00623F45">
              <w:t xml:space="preserve"> </w:t>
            </w:r>
            <w:r w:rsidRPr="00623F45">
              <w:rPr>
                <w:i/>
              </w:rPr>
              <w:t>en, à</w:t>
            </w:r>
          </w:p>
          <w:p w14:paraId="6ACBFEB0" w14:textId="03D44BCA" w:rsidR="00D60925" w:rsidRPr="00623F45" w:rsidRDefault="00D60925" w:rsidP="00D60925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5F77" w14:textId="77777777" w:rsidR="00D60925" w:rsidRPr="00623F45" w:rsidRDefault="00D60925" w:rsidP="00D60925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B3D89" w14:textId="734D3101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ćw. </w:t>
            </w:r>
            <w:r w:rsidR="00112B03" w:rsidRPr="004A220A">
              <w:rPr>
                <w:lang w:val="fr-FR"/>
              </w:rPr>
              <w:t>1-6</w:t>
            </w:r>
            <w:r w:rsidRPr="004A220A">
              <w:rPr>
                <w:lang w:val="fr-FR"/>
              </w:rPr>
              <w:t xml:space="preserve"> /s. </w:t>
            </w:r>
            <w:r w:rsidR="00112B03" w:rsidRPr="004A220A">
              <w:rPr>
                <w:lang w:val="fr-FR"/>
              </w:rPr>
              <w:t>74-76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97048" w14:textId="3D20BBB5" w:rsidR="00D60925" w:rsidRPr="004A220A" w:rsidRDefault="00D60925" w:rsidP="00112B03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ćw. </w:t>
            </w:r>
            <w:r w:rsidR="00112B03" w:rsidRPr="004A220A">
              <w:rPr>
                <w:lang w:val="fr-FR"/>
              </w:rPr>
              <w:t>1,2</w:t>
            </w:r>
            <w:r w:rsidRPr="004A220A">
              <w:rPr>
                <w:lang w:val="fr-FR"/>
              </w:rPr>
              <w:t xml:space="preserve">/s. </w:t>
            </w:r>
            <w:r w:rsidR="00112B03" w:rsidRPr="004A220A">
              <w:rPr>
                <w:lang w:val="fr-FR"/>
              </w:rPr>
              <w:t>74-75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34F9" w14:textId="4A1428B0" w:rsidR="00D60925" w:rsidRPr="004A220A" w:rsidRDefault="00112B03" w:rsidP="00112B03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petites épreuves 18A i 18B</w:t>
            </w:r>
          </w:p>
        </w:tc>
      </w:tr>
      <w:tr w:rsidR="00D60925" w:rsidRPr="004A220A" w14:paraId="5B23CA84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8845B" w14:textId="77777777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50.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A708" w14:textId="77777777" w:rsidR="00112B03" w:rsidRPr="004A220A" w:rsidRDefault="00112B03" w:rsidP="00112B03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Au guichet à la gare</w:t>
            </w:r>
          </w:p>
          <w:p w14:paraId="550290E2" w14:textId="77777777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396BC8D0" w14:textId="69DFD02F" w:rsidR="005D59DC" w:rsidRPr="004A220A" w:rsidRDefault="005D59DC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Jak kupić bilet na dworcu?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3AC33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1FA4" w14:textId="4042F735" w:rsidR="00D60925" w:rsidRPr="004A220A" w:rsidRDefault="00112B03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kupić bilety na przejazd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9010" w14:textId="064A24B7" w:rsidR="00112B03" w:rsidRPr="00623F45" w:rsidRDefault="00112B03" w:rsidP="00112B03">
            <w:pPr>
              <w:spacing w:line="240" w:lineRule="auto"/>
            </w:pPr>
            <w:r w:rsidRPr="00623F45">
              <w:t>środki transportu;</w:t>
            </w:r>
          </w:p>
          <w:p w14:paraId="29CA6E4F" w14:textId="631DE0D6" w:rsidR="00112B03" w:rsidRPr="00623F45" w:rsidRDefault="00112B03" w:rsidP="00112B03">
            <w:pPr>
              <w:spacing w:line="240" w:lineRule="auto"/>
            </w:pPr>
            <w:r w:rsidRPr="00623F45">
              <w:t xml:space="preserve">stacje metra, kolejowe i </w:t>
            </w:r>
            <w:r w:rsidRPr="00623F45">
              <w:lastRenderedPageBreak/>
              <w:t>przystanki autobusowe</w:t>
            </w:r>
          </w:p>
          <w:p w14:paraId="13DDD31D" w14:textId="1EFF61D8" w:rsidR="00D60925" w:rsidRPr="00623F45" w:rsidRDefault="00D60925" w:rsidP="00D60925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275B" w14:textId="77777777" w:rsidR="00D60925" w:rsidRPr="00623F45" w:rsidRDefault="00D60925" w:rsidP="00D60925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874D" w14:textId="2FFCBEA9" w:rsidR="00D60925" w:rsidRPr="00623F45" w:rsidRDefault="00340F76" w:rsidP="00D60925">
            <w:pPr>
              <w:spacing w:line="240" w:lineRule="auto"/>
            </w:pPr>
            <w:r w:rsidRPr="00623F45">
              <w:t>Dworce i środki transportu w</w:t>
            </w:r>
            <w:r>
              <w:t>e Francji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3D81" w14:textId="77777777" w:rsidR="00D60925" w:rsidRPr="004A220A" w:rsidRDefault="00112B03" w:rsidP="00112B03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ćw. 8-11/ s. 76-78</w:t>
            </w:r>
          </w:p>
          <w:p w14:paraId="7467390C" w14:textId="77777777" w:rsidR="00112B03" w:rsidRPr="004A220A" w:rsidRDefault="00112B03" w:rsidP="00112B03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ćw. 13-16/ s. 78-</w:t>
            </w:r>
            <w:r w:rsidR="009D73A2" w:rsidRPr="004A220A">
              <w:rPr>
                <w:lang w:val="fr-FR"/>
              </w:rPr>
              <w:t>79</w:t>
            </w:r>
          </w:p>
          <w:p w14:paraId="21158C7C" w14:textId="2D851B08" w:rsidR="009D73A2" w:rsidRPr="004A220A" w:rsidRDefault="009D73A2" w:rsidP="00112B03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ćw. 19/79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B4005" w14:textId="16D87DC8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ćw. </w:t>
            </w:r>
            <w:r w:rsidR="009D73A2" w:rsidRPr="004A220A">
              <w:rPr>
                <w:lang w:val="fr-FR"/>
              </w:rPr>
              <w:t>11</w:t>
            </w:r>
            <w:r w:rsidRPr="004A220A">
              <w:rPr>
                <w:lang w:val="fr-FR"/>
              </w:rPr>
              <w:t xml:space="preserve"> /s. </w:t>
            </w:r>
            <w:r w:rsidR="009D73A2" w:rsidRPr="004A220A">
              <w:rPr>
                <w:lang w:val="fr-FR"/>
              </w:rPr>
              <w:t>79-80</w:t>
            </w:r>
          </w:p>
          <w:p w14:paraId="69A6F5F5" w14:textId="4211DCD2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9CA2" w14:textId="294DFD57" w:rsidR="00D60925" w:rsidRPr="00623F45" w:rsidRDefault="00D60925" w:rsidP="00D60925">
            <w:pPr>
              <w:spacing w:line="240" w:lineRule="auto"/>
            </w:pPr>
          </w:p>
        </w:tc>
      </w:tr>
      <w:tr w:rsidR="00D60925" w:rsidRPr="004A220A" w14:paraId="696EF327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D17BA" w14:textId="77777777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51.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DC01" w14:textId="77777777" w:rsidR="009D73A2" w:rsidRPr="004A220A" w:rsidRDefault="009D73A2" w:rsidP="009D73A2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Les avantages et les désavantages </w:t>
            </w:r>
          </w:p>
          <w:p w14:paraId="7552151F" w14:textId="77777777" w:rsidR="00D60925" w:rsidRPr="004A220A" w:rsidRDefault="009D73A2" w:rsidP="009D73A2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des moyens de transports</w:t>
            </w:r>
          </w:p>
          <w:p w14:paraId="6D1F2142" w14:textId="77777777" w:rsidR="005D59DC" w:rsidRPr="004A220A" w:rsidRDefault="005D59DC" w:rsidP="009D73A2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36513C81" w14:textId="40922AB5" w:rsidR="005D59DC" w:rsidRPr="00623F45" w:rsidRDefault="005D59DC" w:rsidP="009D73A2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>Wady i zalety środków transportu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AF395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81CF" w14:textId="77777777" w:rsidR="00D60925" w:rsidRPr="00623F45" w:rsidRDefault="009D73A2" w:rsidP="00D60925">
            <w:pPr>
              <w:spacing w:line="240" w:lineRule="auto"/>
            </w:pPr>
            <w:r w:rsidRPr="00623F45">
              <w:t>wyrażać opinię na temat środków transportu;</w:t>
            </w:r>
          </w:p>
          <w:p w14:paraId="2FC6BB62" w14:textId="77777777" w:rsidR="009D73A2" w:rsidRPr="00623F45" w:rsidRDefault="009D73A2" w:rsidP="00D60925">
            <w:pPr>
              <w:spacing w:line="240" w:lineRule="auto"/>
            </w:pPr>
            <w:r w:rsidRPr="00623F45">
              <w:t xml:space="preserve">przedstawiać zalety i wady </w:t>
            </w:r>
          </w:p>
          <w:p w14:paraId="1EAF895A" w14:textId="760F62A2" w:rsidR="009D73A2" w:rsidRPr="00623F45" w:rsidRDefault="009D73A2" w:rsidP="00D60925">
            <w:pPr>
              <w:spacing w:line="240" w:lineRule="auto"/>
            </w:pPr>
            <w:r w:rsidRPr="00623F45">
              <w:t>środków transportu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FC97" w14:textId="56610A35" w:rsidR="00D60925" w:rsidRPr="004A220A" w:rsidRDefault="009D73A2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środki transportu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6989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7527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31E7A" w14:textId="2A218D65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DB40C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ćw. </w:t>
            </w:r>
            <w:r w:rsidR="009D73A2" w:rsidRPr="004A220A">
              <w:rPr>
                <w:lang w:val="fr-FR"/>
              </w:rPr>
              <w:t>7</w:t>
            </w:r>
            <w:r w:rsidRPr="004A220A">
              <w:rPr>
                <w:lang w:val="fr-FR"/>
              </w:rPr>
              <w:t xml:space="preserve"> /s. </w:t>
            </w:r>
            <w:r w:rsidR="009D73A2" w:rsidRPr="004A220A">
              <w:rPr>
                <w:lang w:val="fr-FR"/>
              </w:rPr>
              <w:t>77-78</w:t>
            </w:r>
          </w:p>
          <w:p w14:paraId="781508D5" w14:textId="650F9CA2" w:rsidR="009D73A2" w:rsidRPr="004A220A" w:rsidRDefault="009D73A2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ćw. 9 /s. 79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6472" w14:textId="77777777" w:rsidR="009D73A2" w:rsidRPr="004A220A" w:rsidRDefault="009D73A2" w:rsidP="009D73A2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petites épreuves </w:t>
            </w:r>
          </w:p>
          <w:p w14:paraId="2E443D7C" w14:textId="7170CF01" w:rsidR="009D73A2" w:rsidRPr="004A220A" w:rsidRDefault="009D73A2" w:rsidP="009D73A2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19 A i 19 B</w:t>
            </w:r>
          </w:p>
          <w:p w14:paraId="0AF7903F" w14:textId="77777777" w:rsidR="009D73A2" w:rsidRPr="004A220A" w:rsidRDefault="009D73A2" w:rsidP="009D73A2">
            <w:pPr>
              <w:spacing w:line="240" w:lineRule="auto"/>
              <w:rPr>
                <w:lang w:val="fr-FR"/>
              </w:rPr>
            </w:pPr>
          </w:p>
          <w:p w14:paraId="3B7D2FB4" w14:textId="77777777" w:rsidR="00D60925" w:rsidRPr="004A220A" w:rsidRDefault="009D73A2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matériel imprimable 20</w:t>
            </w:r>
          </w:p>
          <w:p w14:paraId="1135D5A1" w14:textId="77777777" w:rsidR="009D73A2" w:rsidRPr="004A220A" w:rsidRDefault="009D73A2" w:rsidP="00D60925">
            <w:pPr>
              <w:spacing w:line="240" w:lineRule="auto"/>
              <w:rPr>
                <w:lang w:val="fr-FR"/>
              </w:rPr>
            </w:pPr>
          </w:p>
          <w:p w14:paraId="5A00BD67" w14:textId="60F5CA16" w:rsidR="009D73A2" w:rsidRPr="004A220A" w:rsidRDefault="009D73A2" w:rsidP="00D60925">
            <w:pPr>
              <w:spacing w:line="240" w:lineRule="auto"/>
              <w:rPr>
                <w:lang w:val="fr-FR"/>
              </w:rPr>
            </w:pPr>
            <w:r w:rsidRPr="00623F45">
              <w:rPr>
                <w:lang w:val="fr-FR"/>
              </w:rPr>
              <w:t>słowniki</w:t>
            </w:r>
          </w:p>
        </w:tc>
      </w:tr>
      <w:tr w:rsidR="00D60925" w:rsidRPr="004A220A" w14:paraId="65AB4A08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31E18" w14:textId="77777777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52.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6B07" w14:textId="77777777" w:rsidR="009D73A2" w:rsidRPr="004A220A" w:rsidRDefault="009D73A2" w:rsidP="009D73A2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Pourquoi favoriser les transports </w:t>
            </w:r>
          </w:p>
          <w:p w14:paraId="5B3DB7D2" w14:textId="77777777" w:rsidR="009D73A2" w:rsidRPr="004A220A" w:rsidRDefault="009D73A2" w:rsidP="009D73A2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en commun pour se rendre au bureau ?</w:t>
            </w:r>
          </w:p>
          <w:p w14:paraId="596407E4" w14:textId="77777777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42A1D70F" w14:textId="2734D38C" w:rsidR="005D59DC" w:rsidRPr="00623F45" w:rsidRDefault="005D59DC" w:rsidP="00D60925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 xml:space="preserve">Dlaczego wybrać </w:t>
            </w:r>
            <w:r w:rsidR="00623F45" w:rsidRPr="00623F45">
              <w:rPr>
                <w:rFonts w:cstheme="minorHAnsi"/>
              </w:rPr>
              <w:t>komunikację miejską</w:t>
            </w:r>
            <w:r w:rsidRPr="00623F45">
              <w:rPr>
                <w:rFonts w:cstheme="minorHAnsi"/>
              </w:rPr>
              <w:t xml:space="preserve"> zamiast samochodu?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4326A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D62A" w14:textId="77777777" w:rsidR="00D60925" w:rsidRPr="00623F45" w:rsidRDefault="009D73A2" w:rsidP="00D60925">
            <w:pPr>
              <w:spacing w:line="240" w:lineRule="auto"/>
            </w:pPr>
            <w:r w:rsidRPr="00623F45">
              <w:t>rozumieć tekst;</w:t>
            </w:r>
          </w:p>
          <w:p w14:paraId="37D1E5B6" w14:textId="10D23710" w:rsidR="009D73A2" w:rsidRPr="00623F45" w:rsidRDefault="009D73A2" w:rsidP="00D60925">
            <w:pPr>
              <w:spacing w:line="240" w:lineRule="auto"/>
            </w:pPr>
            <w:r w:rsidRPr="00623F45">
              <w:t>mówić o środkach transportu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3BFB" w14:textId="1DAA4FCA" w:rsidR="00D60925" w:rsidRPr="004A220A" w:rsidRDefault="009D73A2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środki transportu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BCE4" w14:textId="02696308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7F9D" w14:textId="17CD95EA" w:rsidR="00D60925" w:rsidRPr="00623F45" w:rsidRDefault="009D73A2" w:rsidP="00D60925">
            <w:pPr>
              <w:spacing w:line="240" w:lineRule="auto"/>
            </w:pPr>
            <w:r w:rsidRPr="00623F45">
              <w:t xml:space="preserve"> środki transportu miejskiego i międzymiastowego we Francji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6A67" w14:textId="0FC24018" w:rsidR="00D60925" w:rsidRPr="00623F45" w:rsidRDefault="00D60925" w:rsidP="00D60925">
            <w:pPr>
              <w:spacing w:line="240" w:lineRule="auto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5A605" w14:textId="7E1BA705" w:rsidR="00D60925" w:rsidRPr="004A220A" w:rsidRDefault="009D73A2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ćw. 15/ s. 83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D4EB" w14:textId="34D96C95" w:rsidR="00D60925" w:rsidRPr="004A220A" w:rsidRDefault="009D73A2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słowniki</w:t>
            </w:r>
          </w:p>
        </w:tc>
      </w:tr>
      <w:tr w:rsidR="00D60925" w:rsidRPr="004A220A" w14:paraId="2A51F51A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0AF8" w14:textId="4CF49B6C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53.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39B3" w14:textId="77777777" w:rsidR="008B7C6F" w:rsidRPr="004A220A" w:rsidRDefault="008B7C6F" w:rsidP="008B7C6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Demain, c’est le grand jour – futur proche</w:t>
            </w:r>
          </w:p>
          <w:p w14:paraId="71BBCC6C" w14:textId="77777777" w:rsidR="005D59DC" w:rsidRPr="004A220A" w:rsidRDefault="005D59DC" w:rsidP="00D60925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17FD91C8" w14:textId="2459C1E2" w:rsidR="005D59DC" w:rsidRPr="00623F45" w:rsidRDefault="005D59DC" w:rsidP="00D60925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>Jutro będzie ważny dzień – czas przyszły bliski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5648" w14:textId="77777777" w:rsidR="00D60925" w:rsidRPr="00623F45" w:rsidRDefault="00D60925" w:rsidP="00D60925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03F1" w14:textId="76492F9E" w:rsidR="00D60925" w:rsidRPr="00623F45" w:rsidRDefault="00623F45" w:rsidP="00D60925">
            <w:pPr>
              <w:spacing w:line="240" w:lineRule="auto"/>
            </w:pPr>
            <w:r w:rsidRPr="00623F45">
              <w:t>mówić</w:t>
            </w:r>
            <w:r w:rsidR="008B7C6F" w:rsidRPr="00623F45">
              <w:t xml:space="preserve"> o planach na przyszłość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EAB9" w14:textId="11E59190" w:rsidR="00D60925" w:rsidRPr="004A220A" w:rsidRDefault="008B7C6F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urodziny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B2D6" w14:textId="320190E6" w:rsidR="008B7C6F" w:rsidRPr="004A220A" w:rsidRDefault="008B7C6F" w:rsidP="008B7C6F">
            <w:pPr>
              <w:spacing w:line="240" w:lineRule="auto"/>
              <w:rPr>
                <w:i/>
                <w:lang w:val="fr-FR"/>
              </w:rPr>
            </w:pPr>
            <w:r w:rsidRPr="004A220A">
              <w:rPr>
                <w:lang w:val="fr-FR"/>
              </w:rPr>
              <w:t xml:space="preserve">czas przyszły </w:t>
            </w:r>
            <w:r w:rsidRPr="001465D3">
              <w:rPr>
                <w:lang w:val="fr-FR"/>
              </w:rPr>
              <w:t>bliski</w:t>
            </w:r>
            <w:r w:rsidRPr="004A220A">
              <w:rPr>
                <w:lang w:val="fr-FR"/>
              </w:rPr>
              <w:t xml:space="preserve">: </w:t>
            </w:r>
            <w:r w:rsidRPr="004A220A">
              <w:rPr>
                <w:i/>
                <w:lang w:val="fr-FR"/>
              </w:rPr>
              <w:t>futur proche</w:t>
            </w:r>
          </w:p>
          <w:p w14:paraId="6A89A18F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C996" w14:textId="6FB5898F" w:rsidR="00D60925" w:rsidRPr="00623F45" w:rsidRDefault="008B7C6F" w:rsidP="00D60925">
            <w:pPr>
              <w:spacing w:line="240" w:lineRule="auto"/>
            </w:pPr>
            <w:r w:rsidRPr="00623F45">
              <w:t xml:space="preserve">stacje i środki transportu miejskiego i międzymiastowego we Francji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F928" w14:textId="77777777" w:rsidR="00D60925" w:rsidRPr="004A220A" w:rsidRDefault="008B7C6F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ćw. 18/ s. 79</w:t>
            </w:r>
          </w:p>
          <w:p w14:paraId="6ECD42C6" w14:textId="598B46B7" w:rsidR="008B7C6F" w:rsidRPr="004A220A" w:rsidRDefault="008B7C6F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ćw. 20-24/ s. 80-81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AA7A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F09A" w14:textId="77777777" w:rsidR="00D60925" w:rsidRPr="004A220A" w:rsidRDefault="00D60925" w:rsidP="00D60925">
            <w:pPr>
              <w:spacing w:line="240" w:lineRule="auto"/>
              <w:rPr>
                <w:rFonts w:eastAsia="Arial" w:cstheme="minorHAnsi"/>
                <w:lang w:val="fr-FR" w:eastAsia="pl-PL"/>
              </w:rPr>
            </w:pPr>
          </w:p>
        </w:tc>
      </w:tr>
      <w:tr w:rsidR="00D60925" w:rsidRPr="00B76B8B" w14:paraId="3A25BE41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56E6" w14:textId="70FE9215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54.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89D4" w14:textId="77777777" w:rsidR="008B7C6F" w:rsidRPr="00623F45" w:rsidRDefault="008B7C6F" w:rsidP="008B7C6F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>Voyager au Sénégal</w:t>
            </w:r>
          </w:p>
          <w:p w14:paraId="32104F5C" w14:textId="77777777" w:rsidR="00D60925" w:rsidRPr="00623F45" w:rsidRDefault="00D60925" w:rsidP="00D60925">
            <w:pPr>
              <w:spacing w:line="240" w:lineRule="auto"/>
              <w:rPr>
                <w:rFonts w:cstheme="minorHAnsi"/>
              </w:rPr>
            </w:pPr>
          </w:p>
          <w:p w14:paraId="5D10A306" w14:textId="52CFEB04" w:rsidR="005D59DC" w:rsidRPr="00623F45" w:rsidRDefault="005A42AF" w:rsidP="00D60925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>Jak podróżuje się po Senegalu?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058E" w14:textId="77777777" w:rsidR="00D60925" w:rsidRPr="00623F45" w:rsidRDefault="00D60925" w:rsidP="00D60925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29E7" w14:textId="4440BB81" w:rsidR="008B7C6F" w:rsidRPr="00623F45" w:rsidRDefault="008B7C6F" w:rsidP="008B7C6F">
            <w:pPr>
              <w:spacing w:line="240" w:lineRule="auto"/>
            </w:pPr>
            <w:r w:rsidRPr="00623F45">
              <w:t>mówić o podróżach</w:t>
            </w:r>
          </w:p>
          <w:p w14:paraId="7320F365" w14:textId="64068D3C" w:rsidR="00D60925" w:rsidRPr="00623F45" w:rsidRDefault="008B7C6F" w:rsidP="008B7C6F">
            <w:pPr>
              <w:spacing w:line="240" w:lineRule="auto"/>
            </w:pPr>
            <w:r w:rsidRPr="00623F45">
              <w:t xml:space="preserve"> i środkach transportu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6F96" w14:textId="0DF269FF" w:rsidR="00D60925" w:rsidRPr="004A220A" w:rsidRDefault="008B7C6F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środki transportu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BE1C" w14:textId="67D57667" w:rsidR="00D60925" w:rsidRPr="004A220A" w:rsidRDefault="008B7C6F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spójniki logiczne </w:t>
            </w:r>
            <w:r w:rsidR="00814DFD" w:rsidRPr="004A220A">
              <w:rPr>
                <w:lang w:val="fr-FR"/>
              </w:rPr>
              <w:t>(</w:t>
            </w:r>
            <w:r w:rsidR="00814DFD" w:rsidRPr="004A220A">
              <w:rPr>
                <w:rFonts w:ascii="Corbel" w:eastAsia="Calibri" w:hAnsi="Corbel" w:cs="Times New Roman"/>
                <w:i/>
                <w:lang w:val="fr-FR"/>
              </w:rPr>
              <w:t>en</w:t>
            </w:r>
            <w:r w:rsidRPr="004A220A">
              <w:rPr>
                <w:i/>
                <w:lang w:val="fr-FR"/>
              </w:rPr>
              <w:t xml:space="preserve"> premier lieu, en second lieu</w:t>
            </w:r>
            <w:r w:rsidR="00623F45" w:rsidRPr="004A220A">
              <w:rPr>
                <w:i/>
                <w:lang w:val="fr-FR"/>
              </w:rPr>
              <w:t>… ;</w:t>
            </w:r>
            <w:r w:rsidRPr="004A220A">
              <w:rPr>
                <w:i/>
                <w:lang w:val="fr-FR"/>
              </w:rPr>
              <w:t xml:space="preserve"> enfin; d’un </w:t>
            </w:r>
            <w:r w:rsidRPr="004A220A">
              <w:rPr>
                <w:i/>
                <w:lang w:val="fr-FR"/>
              </w:rPr>
              <w:lastRenderedPageBreak/>
              <w:t>côté…, de l’autre …; en ce qui concerne…; en plus)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123C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5D28" w14:textId="415EF157" w:rsidR="008B7C6F" w:rsidRPr="004A220A" w:rsidRDefault="008B7C6F" w:rsidP="008B7C6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ćw. 25/ s. 82</w:t>
            </w:r>
          </w:p>
          <w:p w14:paraId="60556E5F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25E7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B172" w14:textId="36C153F0" w:rsidR="008B7C6F" w:rsidRPr="004A220A" w:rsidRDefault="008B7C6F" w:rsidP="008B7C6F">
            <w:pPr>
              <w:spacing w:line="240" w:lineRule="auto"/>
              <w:rPr>
                <w:rFonts w:eastAsia="Arial" w:cstheme="minorHAnsi"/>
                <w:lang w:val="fr-FR" w:eastAsia="pl-PL"/>
              </w:rPr>
            </w:pPr>
            <w:r w:rsidRPr="004A220A">
              <w:rPr>
                <w:rFonts w:eastAsia="Arial" w:cstheme="minorHAnsi"/>
                <w:lang w:val="fr-FR" w:eastAsia="pl-PL"/>
              </w:rPr>
              <w:t>petites épreuves 20A i 20B</w:t>
            </w:r>
          </w:p>
          <w:p w14:paraId="31BDFE06" w14:textId="77777777" w:rsidR="005D59DC" w:rsidRPr="004A220A" w:rsidRDefault="005D59DC" w:rsidP="008B7C6F">
            <w:pPr>
              <w:spacing w:line="240" w:lineRule="auto"/>
              <w:rPr>
                <w:rFonts w:eastAsia="Arial" w:cstheme="minorHAnsi"/>
                <w:lang w:val="fr-FR" w:eastAsia="pl-PL"/>
              </w:rPr>
            </w:pPr>
          </w:p>
          <w:p w14:paraId="4452DE44" w14:textId="66B47061" w:rsidR="00D60925" w:rsidRPr="004A220A" w:rsidRDefault="008B7C6F" w:rsidP="00D60925">
            <w:pPr>
              <w:spacing w:line="240" w:lineRule="auto"/>
              <w:rPr>
                <w:rFonts w:eastAsia="Arial" w:cstheme="minorHAnsi"/>
                <w:lang w:val="fr-FR" w:eastAsia="pl-PL"/>
              </w:rPr>
            </w:pPr>
            <w:r w:rsidRPr="004A220A">
              <w:rPr>
                <w:rFonts w:eastAsia="Arial" w:cstheme="minorHAnsi"/>
                <w:lang w:val="fr-FR" w:eastAsia="pl-PL"/>
              </w:rPr>
              <w:t>matériel imprimable 30</w:t>
            </w:r>
          </w:p>
        </w:tc>
      </w:tr>
      <w:tr w:rsidR="00D60925" w:rsidRPr="004A220A" w14:paraId="228FC7D2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40F1C" w14:textId="77777777" w:rsidR="00D60925" w:rsidRPr="00623F45" w:rsidRDefault="00D60925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623F45">
              <w:rPr>
                <w:b/>
              </w:rPr>
              <w:t xml:space="preserve">Treści nauczania z podstawy programowej: </w:t>
            </w:r>
          </w:p>
          <w:p w14:paraId="0904AF32" w14:textId="77777777" w:rsidR="00D60925" w:rsidRPr="00623F45" w:rsidRDefault="00D60925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623F45">
              <w:rPr>
                <w:b/>
              </w:rPr>
              <w:t xml:space="preserve">III.2.0 </w:t>
            </w:r>
          </w:p>
          <w:p w14:paraId="13C1B4C2" w14:textId="396AA07F" w:rsidR="00D60925" w:rsidRPr="00623F45" w:rsidRDefault="00AF14B5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</w:pPr>
            <w:r w:rsidRPr="00AF14B5">
              <w:t xml:space="preserve">Uczeń: posługuje się podstawowym zasobem środków językowych w zakresie tematu: człowiek (I.1), życie prywatne (I.5), zakupy i usługi (I.7), podróżowanie i turystyka (I.8), kultura (I.9), nauka i technika (I.12), </w:t>
            </w:r>
            <w:r w:rsidR="00D60925" w:rsidRPr="00623F45">
              <w:t xml:space="preserve">rozumie proste wypowiedzi ustne: reaguje na polecenia (II.1), określa główną myśl wypowiedzi (II.2), określa intencje nadawcy (II.3), określa kontekst wypowiedzi (II.4), znajduje w wypowiedzi określone informacje (II.5), rozróżnia </w:t>
            </w:r>
            <w:r w:rsidR="00623F45" w:rsidRPr="00623F45">
              <w:t>formalny</w:t>
            </w:r>
            <w:r w:rsidR="00D60925" w:rsidRPr="00623F45">
              <w:t xml:space="preserve"> i nieformalny styl wypowiedzi (II.6); rozumie proste wypowiedzi pisemne: określa główną myśl tekstu (III.1), określa intencje nadawcy tekstu (III.2), </w:t>
            </w:r>
            <w:r w:rsidR="00623F45" w:rsidRPr="00623F45">
              <w:t>określa</w:t>
            </w:r>
            <w:r w:rsidR="00D60925" w:rsidRPr="00623F45">
              <w:t xml:space="preserve"> kontekst wypowiedzi (III.3), znajduje w tekście określone informacje (III.4),  układa informacje w określonym porządku (III.5), rozróżnia formalny i nieformalny styl tekstu (III.6); tworzy proste wypowiedzi ustne: opisuje ludzi, zwierzęta, przedmioty, miejsca i zjawiska (IV.1), opowiada o czynnościach, </w:t>
            </w:r>
            <w:r w:rsidR="00623F45" w:rsidRPr="00623F45">
              <w:t>doświadczeniach</w:t>
            </w:r>
            <w:r w:rsidR="00D60925" w:rsidRPr="00623F45">
              <w:t xml:space="preserve"> i wydarzeniach z przeszłości i teraźniejszości (IV.2), przedstawia fakty z przeszłości i </w:t>
            </w:r>
            <w:r w:rsidR="00623F45" w:rsidRPr="00623F45">
              <w:t>teraźniejszości</w:t>
            </w:r>
            <w:r w:rsidR="00D60925" w:rsidRPr="00623F45">
              <w:t xml:space="preserve"> (IV.3), przedstawia nadzieje, intencje, marzenia i plany na przyszłość (IV.4),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przedstawia nadzieje, intencje, marzenia i plany na przyszłość (V.4), opisuje upodobania (V.5),  wyraża i uzasadnia swoje opinie (V.6); reaguje ustnie: nawiązuje kontakty towarzyskie, rozpoczyna, prowadzi i kończy rozmowę (VI.2),  uzyskuje i przekazuje informacje i wyjaśnienia (VI.3), wyraża swoje opinie,  zgadza się lub nie zgadza z opiniami innych osób (VI.4), wyraża swoje upodobania, intencje i pragnienia (VI.5), proponuje (VI.8),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094034AC" w14:textId="77777777" w:rsidR="00D60925" w:rsidRPr="00623F45" w:rsidRDefault="00D60925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623F45">
              <w:rPr>
                <w:b/>
              </w:rPr>
              <w:t>III.2.</w:t>
            </w:r>
          </w:p>
          <w:p w14:paraId="2572A7ED" w14:textId="77777777" w:rsidR="00AF14B5" w:rsidRPr="00AF14B5" w:rsidRDefault="00AF14B5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</w:pPr>
            <w:r w:rsidRPr="00AF14B5">
              <w:t xml:space="preserve">Uczeń: posługuje się podstawowym zasobem środków językowych w zakresie tematu: człowiek (I.1), życie prywatne (I.5), zakupy i usługi (I.7), podróżowanie i turystyka (I.8), kultura (I.9), nauka i technika (I.12), rozumie proste wypowiedzi ustne: reaguje na polecenia (II.1), określa główną myśl wypowiedzi (II.2), określa intencje nadawcy (II.3), określa kontekst wypowiedzi (II.4), znajduje w wypowiedzi określone informacje (II.5), rozróżnia formalny i nieformalny styl wypowiedzi (II.6); rozumie proste wypowiedzi pisemne: określa główną myśl tekstu (III.1), określa intencje nadawcy tekstu (III.2), określa kontekst wypowiedzi (III.3), znajduje w tekście określone informacje (III.4),  układa informacje w określonym porządku (III.5), rozróżnia formalny i nieformalny styl tekstu (III.6); tworzy proste wypowiedzi ustne: opisuje ludzi, zwierzęta, przedmioty, miejsca i zjawiska (IV.1), opowiada o czynnościach, doświadczeniach i </w:t>
            </w:r>
            <w:r w:rsidRPr="00AF14B5">
              <w:lastRenderedPageBreak/>
              <w:t>wydarzeniach z przeszłości i teraźniejszości (IV.2), przedstawia fakty z przeszłości i teraźniejszości (IV.3), przedstawia nadzieje, intencje, marzenia i plany na przyszłość (IV.4),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przedstawia nadzieje, intencje, marzenia i plany na przyszłość (V.4), opisuje upodobania (V.5),  wyraża i uzasadnia swoje opinie (V.6); reaguje ustnie: nawiązuje kontakty towarzyskie, rozpoczyna, prowadzi i kończy rozmowę (VI.2),  uzyskuje i przekazuje informacje i wyjaśnienia (VI.3), wyraża swoje opinie,  zgadza się lub nie zgadza z opiniami innych osób (VI.4), wyraża swoje upodobania, intencje i pragnienia (VI.5), proponuje (VI.8),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7F3154D1" w14:textId="42893994" w:rsidR="00D60925" w:rsidRPr="00623F45" w:rsidRDefault="00D60925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</w:pPr>
          </w:p>
        </w:tc>
      </w:tr>
      <w:tr w:rsidR="00D60925" w:rsidRPr="004A220A" w14:paraId="4AF008AB" w14:textId="77777777" w:rsidTr="00254B28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00F17A5E" w14:textId="45B0486D" w:rsidR="00D60925" w:rsidRPr="004A220A" w:rsidRDefault="007F3B26" w:rsidP="00D60925">
            <w:pPr>
              <w:spacing w:line="240" w:lineRule="auto"/>
              <w:jc w:val="center"/>
              <w:rPr>
                <w:b/>
                <w:bCs/>
                <w:lang w:val="fr-FR"/>
              </w:rPr>
            </w:pPr>
            <w:r w:rsidRPr="004A220A">
              <w:rPr>
                <w:b/>
                <w:bCs/>
                <w:lang w:val="fr-FR"/>
              </w:rPr>
              <w:lastRenderedPageBreak/>
              <w:t>ÉTAPE</w:t>
            </w:r>
            <w:r w:rsidR="00D60925" w:rsidRPr="004A220A">
              <w:rPr>
                <w:b/>
                <w:bCs/>
                <w:lang w:val="fr-FR"/>
              </w:rPr>
              <w:t xml:space="preserve"> 9</w:t>
            </w:r>
          </w:p>
        </w:tc>
      </w:tr>
      <w:tr w:rsidR="00D60925" w:rsidRPr="004A220A" w14:paraId="2032D056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E4D09" w14:textId="77777777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55.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4CBA" w14:textId="0D77C76F" w:rsidR="00161D4F" w:rsidRPr="00623F45" w:rsidRDefault="00161D4F" w:rsidP="00161D4F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>L’avenir est à toi</w:t>
            </w:r>
          </w:p>
          <w:p w14:paraId="472A9722" w14:textId="47F4DAD4" w:rsidR="005A42AF" w:rsidRPr="00623F45" w:rsidRDefault="005A42AF" w:rsidP="00161D4F">
            <w:pPr>
              <w:spacing w:line="240" w:lineRule="auto"/>
              <w:rPr>
                <w:rFonts w:cstheme="minorHAnsi"/>
              </w:rPr>
            </w:pPr>
          </w:p>
          <w:p w14:paraId="177BCAF0" w14:textId="3DB82B1E" w:rsidR="005A42AF" w:rsidRPr="00623F45" w:rsidRDefault="005A42AF" w:rsidP="00161D4F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>Przyszłośc należy do ciebie -</w:t>
            </w:r>
            <w:r w:rsidR="00CF2373">
              <w:rPr>
                <w:rFonts w:cstheme="minorHAnsi"/>
              </w:rPr>
              <w:t xml:space="preserve"> </w:t>
            </w:r>
            <w:r w:rsidRPr="00623F45">
              <w:rPr>
                <w:rFonts w:cstheme="minorHAnsi"/>
              </w:rPr>
              <w:t xml:space="preserve">czas </w:t>
            </w:r>
            <w:proofErr w:type="spellStart"/>
            <w:r w:rsidRPr="00623F45">
              <w:rPr>
                <w:rFonts w:cstheme="minorHAnsi"/>
              </w:rPr>
              <w:t>prszyszły</w:t>
            </w:r>
            <w:proofErr w:type="spellEnd"/>
            <w:r w:rsidRPr="00623F45">
              <w:rPr>
                <w:rFonts w:cstheme="minorHAnsi"/>
              </w:rPr>
              <w:t xml:space="preserve"> </w:t>
            </w:r>
          </w:p>
          <w:p w14:paraId="7708F6AF" w14:textId="284B3A01" w:rsidR="00D60925" w:rsidRPr="00623F45" w:rsidRDefault="00D60925" w:rsidP="00D60925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C8A11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D9BB" w14:textId="77777777" w:rsidR="00A01DDC" w:rsidRPr="00623F45" w:rsidRDefault="00A01DDC" w:rsidP="00D60925">
            <w:pPr>
              <w:spacing w:line="240" w:lineRule="auto"/>
            </w:pPr>
            <w:r w:rsidRPr="00623F45">
              <w:t>mówić o planach na przyszłość;</w:t>
            </w:r>
          </w:p>
          <w:p w14:paraId="667976A1" w14:textId="003B98D7" w:rsidR="00A01DDC" w:rsidRPr="004A220A" w:rsidRDefault="00A01DDC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przewidywać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BEFA" w14:textId="77777777" w:rsidR="00D60925" w:rsidRPr="00623F45" w:rsidRDefault="00A01DDC" w:rsidP="00A01DDC">
            <w:pPr>
              <w:spacing w:line="240" w:lineRule="auto"/>
            </w:pPr>
            <w:r w:rsidRPr="00623F45">
              <w:t>turystyka;</w:t>
            </w:r>
          </w:p>
          <w:p w14:paraId="3B6923CC" w14:textId="3224C8B4" w:rsidR="00A01DDC" w:rsidRPr="00623F45" w:rsidRDefault="00A01DDC" w:rsidP="00A01DDC">
            <w:pPr>
              <w:spacing w:line="240" w:lineRule="auto"/>
            </w:pPr>
            <w:r w:rsidRPr="00623F45">
              <w:t>broszury turystyczne;</w:t>
            </w:r>
          </w:p>
          <w:p w14:paraId="5F96A1F8" w14:textId="77777777" w:rsidR="00A01DDC" w:rsidRPr="00623F45" w:rsidRDefault="00A01DDC" w:rsidP="00A01DDC">
            <w:pPr>
              <w:spacing w:line="240" w:lineRule="auto"/>
            </w:pPr>
            <w:r w:rsidRPr="00623F45">
              <w:t xml:space="preserve">przyroda, </w:t>
            </w:r>
          </w:p>
          <w:p w14:paraId="6EAB3D8A" w14:textId="77777777" w:rsidR="00A01DDC" w:rsidRPr="00623F45" w:rsidRDefault="00A01DDC" w:rsidP="00A01DDC">
            <w:pPr>
              <w:spacing w:line="240" w:lineRule="auto"/>
            </w:pPr>
            <w:r w:rsidRPr="00623F45">
              <w:t>zabytki;</w:t>
            </w:r>
          </w:p>
          <w:p w14:paraId="23D75562" w14:textId="4540F246" w:rsidR="00A01DDC" w:rsidRPr="004A220A" w:rsidRDefault="00A01DDC" w:rsidP="00A01DDC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prognoza pogody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97A9" w14:textId="474C0C11" w:rsidR="00A01DDC" w:rsidRPr="004A220A" w:rsidRDefault="00A01DDC" w:rsidP="00A01DDC">
            <w:pPr>
              <w:spacing w:line="240" w:lineRule="auto"/>
              <w:rPr>
                <w:lang w:val="fr-FR"/>
              </w:rPr>
            </w:pPr>
            <w:proofErr w:type="spellStart"/>
            <w:r w:rsidRPr="004A220A">
              <w:rPr>
                <w:lang w:val="fr-FR"/>
              </w:rPr>
              <w:t>Czas</w:t>
            </w:r>
            <w:proofErr w:type="spellEnd"/>
            <w:r w:rsidRPr="004A220A">
              <w:rPr>
                <w:lang w:val="fr-FR"/>
              </w:rPr>
              <w:t xml:space="preserve"> przyszły</w:t>
            </w:r>
            <w:bookmarkStart w:id="7" w:name="_GoBack"/>
            <w:bookmarkEnd w:id="7"/>
            <w:r w:rsidRPr="004A220A">
              <w:rPr>
                <w:lang w:val="fr-FR"/>
              </w:rPr>
              <w:t xml:space="preserve">: </w:t>
            </w:r>
            <w:r w:rsidRPr="004A220A">
              <w:rPr>
                <w:i/>
                <w:lang w:val="fr-FR"/>
              </w:rPr>
              <w:t>futur simple</w:t>
            </w:r>
          </w:p>
          <w:p w14:paraId="16F354A4" w14:textId="5E6E7784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C85C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7296D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ćw</w:t>
            </w:r>
            <w:r w:rsidR="00A01DDC" w:rsidRPr="004A220A">
              <w:rPr>
                <w:lang w:val="fr-FR"/>
              </w:rPr>
              <w:t>1-4</w:t>
            </w:r>
            <w:r w:rsidRPr="004A220A">
              <w:rPr>
                <w:lang w:val="fr-FR"/>
              </w:rPr>
              <w:t xml:space="preserve">/s. </w:t>
            </w:r>
            <w:r w:rsidR="00A01DDC" w:rsidRPr="004A220A">
              <w:rPr>
                <w:lang w:val="fr-FR"/>
              </w:rPr>
              <w:t>85-87</w:t>
            </w:r>
          </w:p>
          <w:p w14:paraId="3AD88E78" w14:textId="399BE701" w:rsidR="00A01DDC" w:rsidRPr="004A220A" w:rsidRDefault="00A01DDC" w:rsidP="00A01DDC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ćw. 6,7/s</w:t>
            </w:r>
            <w:r w:rsidR="0016340C" w:rsidRPr="004A220A">
              <w:rPr>
                <w:lang w:val="fr-FR"/>
              </w:rPr>
              <w:t>. 87</w:t>
            </w:r>
            <w:r w:rsidRPr="004A220A">
              <w:rPr>
                <w:lang w:val="fr-FR"/>
              </w:rPr>
              <w:t>-</w:t>
            </w:r>
            <w:r w:rsidR="0016340C" w:rsidRPr="004A220A">
              <w:rPr>
                <w:lang w:val="fr-FR"/>
              </w:rPr>
              <w:t>88</w:t>
            </w:r>
          </w:p>
          <w:p w14:paraId="55CD2E6A" w14:textId="4BB2230B" w:rsidR="00A01DDC" w:rsidRPr="004A220A" w:rsidRDefault="00A01DDC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A6CCE" w14:textId="02A66EE0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ćw. </w:t>
            </w:r>
            <w:r w:rsidR="0016340C" w:rsidRPr="004A220A">
              <w:rPr>
                <w:lang w:val="fr-FR"/>
              </w:rPr>
              <w:t>1,2/s. 92</w:t>
            </w:r>
          </w:p>
          <w:p w14:paraId="62ACDB92" w14:textId="5DF1EBF6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ćw. </w:t>
            </w:r>
            <w:r w:rsidR="0016340C" w:rsidRPr="004A220A">
              <w:rPr>
                <w:lang w:val="fr-FR"/>
              </w:rPr>
              <w:t>4</w:t>
            </w:r>
            <w:r w:rsidRPr="004A220A">
              <w:rPr>
                <w:lang w:val="fr-FR"/>
              </w:rPr>
              <w:t xml:space="preserve">/s. </w:t>
            </w:r>
            <w:r w:rsidR="0016340C" w:rsidRPr="004A220A">
              <w:rPr>
                <w:lang w:val="fr-FR"/>
              </w:rPr>
              <w:t>93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6DD9" w14:textId="6047D9E7" w:rsidR="00D60925" w:rsidRPr="004A220A" w:rsidRDefault="00A01DDC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słowniki</w:t>
            </w:r>
          </w:p>
        </w:tc>
      </w:tr>
      <w:tr w:rsidR="00D60925" w:rsidRPr="00ED13D3" w14:paraId="641D5DBF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F370D" w14:textId="77777777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56.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8A86" w14:textId="77777777" w:rsidR="00161D4F" w:rsidRPr="004A220A" w:rsidRDefault="00161D4F" w:rsidP="00161D4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Voyages aux pays francophones</w:t>
            </w:r>
          </w:p>
          <w:p w14:paraId="64A2DA20" w14:textId="77777777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3F3D0966" w14:textId="0D4C1961" w:rsidR="005A42AF" w:rsidRPr="004A220A" w:rsidRDefault="005A42AF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Podróże</w:t>
            </w:r>
            <w:r w:rsidR="00623F45">
              <w:rPr>
                <w:rFonts w:cstheme="minorHAnsi"/>
                <w:lang w:val="fr-FR"/>
              </w:rPr>
              <w:t xml:space="preserve"> po krajach frankofońskich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E595C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57BB" w14:textId="77777777" w:rsidR="00D60925" w:rsidRPr="004A220A" w:rsidRDefault="0016340C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mówić o pogodzie;</w:t>
            </w:r>
          </w:p>
          <w:p w14:paraId="2B66F1E3" w14:textId="253BAF66" w:rsidR="0016340C" w:rsidRPr="004A220A" w:rsidRDefault="0016340C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porównywać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4B04" w14:textId="77777777" w:rsidR="0016340C" w:rsidRPr="004A220A" w:rsidRDefault="0016340C" w:rsidP="0016340C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turystyka;</w:t>
            </w:r>
          </w:p>
          <w:p w14:paraId="71E308C0" w14:textId="77777777" w:rsidR="0016340C" w:rsidRPr="004A220A" w:rsidRDefault="0016340C" w:rsidP="0016340C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przyroda, </w:t>
            </w:r>
          </w:p>
          <w:p w14:paraId="10759C2A" w14:textId="53DE987A" w:rsidR="00D60925" w:rsidRPr="004A220A" w:rsidRDefault="0016340C" w:rsidP="0016340C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pogoda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FBC2" w14:textId="77777777" w:rsidR="00D60925" w:rsidRPr="00623F45" w:rsidRDefault="0016340C" w:rsidP="00D60925">
            <w:pPr>
              <w:spacing w:line="240" w:lineRule="auto"/>
            </w:pPr>
            <w:r w:rsidRPr="00623F45">
              <w:t>struktury porównawcze z rzeczownikiem;</w:t>
            </w:r>
          </w:p>
          <w:p w14:paraId="659D531B" w14:textId="10207A83" w:rsidR="0016340C" w:rsidRPr="00623F45" w:rsidRDefault="0016340C" w:rsidP="00D60925">
            <w:pPr>
              <w:spacing w:line="240" w:lineRule="auto"/>
            </w:pPr>
            <w:r w:rsidRPr="00623F45">
              <w:t xml:space="preserve">stopień najwyższy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7C30" w14:textId="5978E264" w:rsidR="0016340C" w:rsidRPr="00623F45" w:rsidRDefault="0016340C" w:rsidP="0016340C">
            <w:pPr>
              <w:spacing w:line="240" w:lineRule="auto"/>
            </w:pPr>
            <w:r w:rsidRPr="00623F45">
              <w:t>cele turystyczne w europejskich krajach francuskojęzycznych</w:t>
            </w:r>
          </w:p>
          <w:p w14:paraId="5F8A2EAA" w14:textId="672FDA93" w:rsidR="00D60925" w:rsidRPr="00623F45" w:rsidRDefault="00D60925" w:rsidP="00D60925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D1343" w14:textId="1A87A021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ćw. </w:t>
            </w:r>
            <w:r w:rsidR="00DF2EB7" w:rsidRPr="004A220A">
              <w:rPr>
                <w:lang w:val="fr-FR"/>
              </w:rPr>
              <w:t>8-12</w:t>
            </w:r>
            <w:r w:rsidRPr="004A220A">
              <w:rPr>
                <w:lang w:val="fr-FR"/>
              </w:rPr>
              <w:t xml:space="preserve">/s. </w:t>
            </w:r>
            <w:r w:rsidR="00DF2EB7" w:rsidRPr="004A220A">
              <w:rPr>
                <w:lang w:val="fr-FR"/>
              </w:rPr>
              <w:t>88-90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8D393" w14:textId="6CADD37B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ćw. </w:t>
            </w:r>
            <w:r w:rsidR="00DF2EB7" w:rsidRPr="004A220A">
              <w:rPr>
                <w:lang w:val="fr-FR"/>
              </w:rPr>
              <w:t>10,11/ s. 96-97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E52EF" w14:textId="4E9AA70A" w:rsidR="0016340C" w:rsidRPr="004A220A" w:rsidRDefault="0016340C" w:rsidP="0016340C">
            <w:pPr>
              <w:spacing w:line="240" w:lineRule="auto"/>
              <w:rPr>
                <w:rFonts w:eastAsia="Times New Roman" w:cstheme="minorHAnsi"/>
                <w:lang w:val="fr-FR" w:eastAsia="pl-PL"/>
              </w:rPr>
            </w:pPr>
            <w:r w:rsidRPr="004A220A">
              <w:rPr>
                <w:rFonts w:eastAsia="Times New Roman" w:cstheme="minorHAnsi"/>
                <w:lang w:val="fr-FR" w:eastAsia="pl-PL"/>
              </w:rPr>
              <w:t xml:space="preserve">petites </w:t>
            </w:r>
            <w:r w:rsidR="004A220A" w:rsidRPr="004A220A">
              <w:rPr>
                <w:rFonts w:eastAsia="Times New Roman" w:cstheme="minorHAnsi"/>
                <w:lang w:val="fr-FR" w:eastAsia="pl-PL"/>
              </w:rPr>
              <w:t>épreuves 21</w:t>
            </w:r>
            <w:r w:rsidRPr="004A220A">
              <w:rPr>
                <w:rFonts w:eastAsia="Times New Roman" w:cstheme="minorHAnsi"/>
                <w:lang w:val="fr-FR" w:eastAsia="pl-PL"/>
              </w:rPr>
              <w:t xml:space="preserve"> A i 21 B</w:t>
            </w:r>
          </w:p>
          <w:p w14:paraId="6A7FBA0C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  <w:p w14:paraId="1BE966E7" w14:textId="1CD3C4C0" w:rsidR="0016340C" w:rsidRPr="00623F45" w:rsidRDefault="0016340C" w:rsidP="00D60925">
            <w:pPr>
              <w:spacing w:line="240" w:lineRule="auto"/>
              <w:rPr>
                <w:lang w:val="fr-FR"/>
              </w:rPr>
            </w:pPr>
            <w:r w:rsidRPr="00623F45">
              <w:rPr>
                <w:lang w:val="fr-FR"/>
              </w:rPr>
              <w:t>słowniki</w:t>
            </w:r>
          </w:p>
        </w:tc>
      </w:tr>
      <w:tr w:rsidR="00D60925" w:rsidRPr="004A220A" w14:paraId="3CEEE956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25136" w14:textId="77777777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57.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148D" w14:textId="77777777" w:rsidR="00161D4F" w:rsidRPr="004A220A" w:rsidRDefault="00161D4F" w:rsidP="00161D4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Si tu as le temps, tu nous aideras</w:t>
            </w:r>
          </w:p>
          <w:p w14:paraId="3E22AA06" w14:textId="77777777" w:rsidR="00D60925" w:rsidRPr="004A220A" w:rsidRDefault="00D60925" w:rsidP="00D60925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27827F4A" w14:textId="1667CA66" w:rsidR="005A42AF" w:rsidRPr="004A220A" w:rsidRDefault="005A42AF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</w:rPr>
              <w:lastRenderedPageBreak/>
              <w:t>Zdanie</w:t>
            </w:r>
            <w:r w:rsidRPr="004A220A">
              <w:rPr>
                <w:rFonts w:cstheme="minorHAnsi"/>
                <w:lang w:val="fr-FR"/>
              </w:rPr>
              <w:t xml:space="preserve"> </w:t>
            </w:r>
            <w:r w:rsidRPr="004A220A">
              <w:rPr>
                <w:rFonts w:cstheme="minorHAnsi"/>
              </w:rPr>
              <w:t>warunkowe</w:t>
            </w:r>
            <w:r w:rsidRPr="004A220A">
              <w:rPr>
                <w:rFonts w:cstheme="minorHAnsi"/>
                <w:lang w:val="fr-FR"/>
              </w:rPr>
              <w:t xml:space="preserve"> 1 </w:t>
            </w:r>
            <w:r w:rsidRPr="004A220A">
              <w:rPr>
                <w:rFonts w:cstheme="minorHAnsi"/>
              </w:rPr>
              <w:t>typu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9F7D9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lastRenderedPageBreak/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B811" w14:textId="77777777" w:rsidR="007B662F" w:rsidRPr="00623F45" w:rsidRDefault="007B662F" w:rsidP="007B662F">
            <w:pPr>
              <w:spacing w:line="240" w:lineRule="auto"/>
            </w:pPr>
            <w:r w:rsidRPr="00623F45">
              <w:t>mówić o planach na przyszłość;</w:t>
            </w:r>
          </w:p>
          <w:p w14:paraId="1A8621FE" w14:textId="1AF831CE" w:rsidR="00D60925" w:rsidRPr="004A220A" w:rsidRDefault="007B662F" w:rsidP="007B662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przewidywać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BECE" w14:textId="768978A1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9AC8" w14:textId="07ECC581" w:rsidR="00D60925" w:rsidRPr="004A220A" w:rsidRDefault="007B662F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zdania warunkiowe 1. typu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E277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DA27" w14:textId="1923A3EA" w:rsidR="00D60925" w:rsidRPr="004A220A" w:rsidRDefault="007B662F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ćw. 13,14/s.90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0513" w14:textId="49D243AC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 xml:space="preserve">ćw. </w:t>
            </w:r>
            <w:r w:rsidR="007B662F" w:rsidRPr="004A220A">
              <w:rPr>
                <w:lang w:val="fr-FR"/>
              </w:rPr>
              <w:t>16-18</w:t>
            </w:r>
            <w:r w:rsidRPr="004A220A">
              <w:rPr>
                <w:lang w:val="fr-FR"/>
              </w:rPr>
              <w:t xml:space="preserve">/s. </w:t>
            </w:r>
            <w:r w:rsidR="007B662F" w:rsidRPr="004A220A">
              <w:rPr>
                <w:lang w:val="fr-FR"/>
              </w:rPr>
              <w:t>101-102</w:t>
            </w:r>
            <w:r w:rsidRPr="004A220A">
              <w:rPr>
                <w:lang w:val="fr-FR"/>
              </w:rPr>
              <w:t xml:space="preserve"> </w:t>
            </w:r>
          </w:p>
          <w:p w14:paraId="59F4A72E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2D6D3" w14:textId="1B973535" w:rsidR="007B662F" w:rsidRPr="004A220A" w:rsidRDefault="007B662F" w:rsidP="007B662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słowniki</w:t>
            </w:r>
          </w:p>
          <w:p w14:paraId="12E0F70B" w14:textId="77777777" w:rsidR="007B662F" w:rsidRPr="004A220A" w:rsidRDefault="007B662F" w:rsidP="007B662F">
            <w:pPr>
              <w:spacing w:line="240" w:lineRule="auto"/>
              <w:rPr>
                <w:lang w:val="fr-FR"/>
              </w:rPr>
            </w:pPr>
          </w:p>
          <w:p w14:paraId="4B6340AC" w14:textId="1CB9B666" w:rsidR="007B662F" w:rsidRPr="004A220A" w:rsidRDefault="007B662F" w:rsidP="007B662F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matériel projetable 6</w:t>
            </w:r>
          </w:p>
          <w:p w14:paraId="19BE8487" w14:textId="77777777" w:rsidR="00D60925" w:rsidRPr="004A220A" w:rsidRDefault="00D60925" w:rsidP="00D60925">
            <w:pPr>
              <w:spacing w:line="240" w:lineRule="auto"/>
              <w:rPr>
                <w:lang w:val="fr-FR"/>
              </w:rPr>
            </w:pPr>
          </w:p>
        </w:tc>
      </w:tr>
      <w:tr w:rsidR="009246D6" w:rsidRPr="004A220A" w14:paraId="21E3BA84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EA3D" w14:textId="0EC65A80" w:rsidR="009246D6" w:rsidRPr="004A220A" w:rsidRDefault="009246D6" w:rsidP="00D60925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lastRenderedPageBreak/>
              <w:t>58.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B832" w14:textId="77777777" w:rsidR="009246D6" w:rsidRPr="004A220A" w:rsidRDefault="009246D6" w:rsidP="009246D6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Fêtes traditionnelles francophones</w:t>
            </w:r>
          </w:p>
          <w:p w14:paraId="0A4A8DF6" w14:textId="77777777" w:rsidR="009246D6" w:rsidRPr="004A220A" w:rsidRDefault="009246D6" w:rsidP="00161D4F">
            <w:pPr>
              <w:spacing w:line="240" w:lineRule="auto"/>
              <w:rPr>
                <w:rFonts w:cstheme="minorHAnsi"/>
                <w:lang w:val="fr-FR"/>
              </w:rPr>
            </w:pPr>
          </w:p>
          <w:p w14:paraId="686DF44F" w14:textId="5514A1A3" w:rsidR="005A42AF" w:rsidRPr="004A220A" w:rsidRDefault="005A42AF" w:rsidP="00161D4F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Tradycyjne święta frankofońskie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65D8" w14:textId="77777777" w:rsidR="009246D6" w:rsidRPr="004A220A" w:rsidRDefault="009246D6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05EE" w14:textId="5FEE432C" w:rsidR="009246D6" w:rsidRPr="004A220A" w:rsidRDefault="00562A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mówić o swiętach frankofońskich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5BF8" w14:textId="0E1FB7A1" w:rsidR="009246D6" w:rsidRPr="004A220A" w:rsidRDefault="00562A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święta frankofonskie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1123" w14:textId="77777777" w:rsidR="009246D6" w:rsidRPr="004A220A" w:rsidRDefault="009246D6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2F9A" w14:textId="7C43A820" w:rsidR="009246D6" w:rsidRPr="004A220A" w:rsidRDefault="00562A25" w:rsidP="00D60925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tradycyjne święta frankofońskie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F027" w14:textId="77777777" w:rsidR="009246D6" w:rsidRPr="004A220A" w:rsidRDefault="009246D6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CD67" w14:textId="77777777" w:rsidR="009246D6" w:rsidRPr="004A220A" w:rsidRDefault="009246D6" w:rsidP="00D60925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A08D" w14:textId="5372FC2B" w:rsidR="007B662F" w:rsidRPr="00623F45" w:rsidRDefault="007B662F" w:rsidP="007B662F">
            <w:pPr>
              <w:spacing w:line="240" w:lineRule="auto"/>
            </w:pPr>
            <w:r w:rsidRPr="00623F45">
              <w:t>petites épreuves 22 A i 22 B</w:t>
            </w:r>
          </w:p>
          <w:p w14:paraId="7D40D163" w14:textId="3AADC604" w:rsidR="007B662F" w:rsidRPr="00623F45" w:rsidRDefault="007B662F" w:rsidP="007B662F">
            <w:pPr>
              <w:spacing w:line="240" w:lineRule="auto"/>
            </w:pPr>
          </w:p>
          <w:p w14:paraId="37925574" w14:textId="1E73724E" w:rsidR="007B662F" w:rsidRPr="00623F45" w:rsidRDefault="007B662F" w:rsidP="007B662F">
            <w:pPr>
              <w:spacing w:line="240" w:lineRule="auto"/>
            </w:pPr>
            <w:r w:rsidRPr="00623F45">
              <w:t xml:space="preserve">materiały </w:t>
            </w:r>
            <w:r w:rsidR="00562A25" w:rsidRPr="00623F45">
              <w:t>własne</w:t>
            </w:r>
            <w:r w:rsidR="00623F45">
              <w:t xml:space="preserve"> </w:t>
            </w:r>
            <w:r w:rsidRPr="00623F45">
              <w:t>uczniów</w:t>
            </w:r>
          </w:p>
          <w:p w14:paraId="129CBBF7" w14:textId="77777777" w:rsidR="009246D6" w:rsidRPr="00623F45" w:rsidRDefault="009246D6" w:rsidP="00D60925">
            <w:pPr>
              <w:spacing w:line="240" w:lineRule="auto"/>
            </w:pPr>
          </w:p>
        </w:tc>
      </w:tr>
      <w:tr w:rsidR="00D60925" w:rsidRPr="004A220A" w14:paraId="22AC854B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A6E38" w14:textId="77777777" w:rsidR="00D60925" w:rsidRPr="00623F45" w:rsidRDefault="00D60925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623F45">
              <w:rPr>
                <w:b/>
              </w:rPr>
              <w:t xml:space="preserve">Treści nauczania z podstawy programowej: </w:t>
            </w:r>
          </w:p>
          <w:p w14:paraId="57E33C59" w14:textId="77777777" w:rsidR="00D60925" w:rsidRPr="00623F45" w:rsidRDefault="00D60925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623F45">
              <w:rPr>
                <w:b/>
              </w:rPr>
              <w:t xml:space="preserve">III.2.0 </w:t>
            </w:r>
          </w:p>
          <w:p w14:paraId="676E1583" w14:textId="77777777" w:rsidR="003810CB" w:rsidRDefault="00AF14B5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</w:pPr>
            <w:r w:rsidRPr="00AF14B5">
              <w:t xml:space="preserve">Uczeń: posługuje się podstawowym zasobem środków językowych w zakresie tematu: człowiek (I.1), miejsce zamieszkania (I.2), edukacja (I.3), życie prywatne (I.5), żywienie (I.6), zakupy i usługi (I.7), podróżowanie i turystyka (I.8), kultura (I.9), nauka i technika (I.12), świat przyrody (I.13); </w:t>
            </w:r>
          </w:p>
          <w:p w14:paraId="438F12A6" w14:textId="27EE93B9" w:rsidR="00D60925" w:rsidRPr="00623F45" w:rsidRDefault="00D60925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</w:pPr>
            <w:r w:rsidRPr="00623F45">
              <w:t xml:space="preserve"> rozumie proste wypowiedzi ustne: reaguje na polecenia (II.1), określa główną myśl wypowiedzi (II.2), określa intencje nadawcy (II.3),  określa kontekst wypowiedzi (II.4), znajduje w wypowiedzi określone informacje (II.5),  rozróżnia formalny i nieformalny styl wypowiedzi (II.6); </w:t>
            </w:r>
            <w:bookmarkStart w:id="8" w:name="_Hlk88045045"/>
            <w:r w:rsidRPr="00623F45">
              <w:t xml:space="preserve">rozumie proste wypowiedzi pisemne: określa główną myśl tekstu (III.1), określa intencje nadawcy tekstu (III.2), </w:t>
            </w:r>
            <w:r w:rsidR="00623F45" w:rsidRPr="00623F45">
              <w:t>określa</w:t>
            </w:r>
            <w:r w:rsidRPr="00623F45">
              <w:t xml:space="preserve"> kontekst wypowiedzi (III.3), znajduje w tekście określone informacje (III.4), układa informacje w określonym porządku (III.5), rozróżnia formalny i nieformalny styl tekstu (III.6); </w:t>
            </w:r>
            <w:bookmarkEnd w:id="8"/>
            <w:r w:rsidR="00AF14B5" w:rsidRPr="00AF14B5">
              <w:t>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</w:t>
            </w:r>
            <w:r w:rsidR="00AF14B5">
              <w:t>;</w:t>
            </w:r>
            <w:r w:rsidR="003810CB">
              <w:t xml:space="preserve"> </w:t>
            </w:r>
            <w:r w:rsidRPr="00623F45">
              <w:t xml:space="preserve">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</w:t>
            </w:r>
            <w:r w:rsidR="00AF14B5" w:rsidRPr="00AF14B5">
              <w:t xml:space="preserve">reaguje ustnie: nawiązuje kontakty towarzyskie, rozpoczyna, prowadzi i kończy rozmowę (VI.2), uzyskuje i przekazuje informacje i wyjaśnienia (VI.3), wyraża swoje opinie, pyta o opinię, zgadza się lub nie zgadza z opiniami innych osób (VI.4), wyraża swoje upodobania, intencje i pragnienia, pyta o upodobania, intencje i pragnienia innych osób (VI.5), opiniami wyraża uczucia i emocje (VI.13), stosuje zwroty i formy grzecznościowe (VI. 14); </w:t>
            </w:r>
            <w:r w:rsidRPr="00623F45">
              <w:t xml:space="preserve">reaguje w formie tekstu: wyraża swoje opinie (VII.4), wyraża swoje upodobania (VII. 5), wyraża prośbę oraz zgodę lub odmowę </w:t>
            </w:r>
            <w:r w:rsidR="00623F45" w:rsidRPr="00623F45">
              <w:t>spełnienia</w:t>
            </w:r>
            <w:r w:rsidRPr="00623F45">
              <w:t xml:space="preserve"> prośby (VII.12), wyraża uczucia i emocje (VII.13), stosuje zwroty i formy grzecznościowe (VII.14 );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62CB4EDB" w14:textId="77777777" w:rsidR="00D60925" w:rsidRPr="00623F45" w:rsidRDefault="00D60925" w:rsidP="00340F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623F45">
              <w:rPr>
                <w:b/>
              </w:rPr>
              <w:t>III.2.</w:t>
            </w:r>
          </w:p>
          <w:p w14:paraId="4DC28355" w14:textId="77777777" w:rsidR="00AF14B5" w:rsidRPr="00AF14B5" w:rsidRDefault="00AF14B5" w:rsidP="00340F76">
            <w:pPr>
              <w:spacing w:line="240" w:lineRule="auto"/>
              <w:jc w:val="both"/>
            </w:pPr>
            <w:r w:rsidRPr="00AF14B5">
              <w:lastRenderedPageBreak/>
              <w:t>Uczeń: posługuje się podstawowym zasobem środków językowych w zakresie tematu: człowiek (I.1), miejsce zamieszkania (I.2), edukacja (I.3), życie prywatne (I.5), żywienie (I.6), zakupy i usługi (I.7), podróżowanie i turystyka (I.8), kultura (I.9), nauka i technika (I.12), świat przyrody (I.13);  rozumie proste wypowiedzi ustne: reaguje na polecenia (II.1), określa główną myśl wypowiedzi (II.2), określa intencje nadawcy (II.3),  określa kontekst wypowiedzi (II.4), znajduje w wypowiedzi określone informacje (II.5),  rozróżnia formalny i nieformalny styl wypowiedzi (II.6); rozumie proste wypowiedzi pisemne: określa główną myśl tekstu (III.1), określa intencje nadawcy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(IV.8);</w:t>
            </w:r>
          </w:p>
          <w:p w14:paraId="3A353E47" w14:textId="77777777" w:rsidR="00AF14B5" w:rsidRPr="00AF14B5" w:rsidRDefault="00AF14B5" w:rsidP="00340F76">
            <w:pPr>
              <w:spacing w:line="240" w:lineRule="auto"/>
              <w:jc w:val="both"/>
            </w:pPr>
            <w:r w:rsidRPr="00AF14B5">
              <w:t>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uzyskuje i przekazuje informacje i wyjaśnienia (VI.3), wyraża swoje opinie, pyta o opinię, zgadza się lub nie zgadza z opiniami innych osób (VI.4), wyraża swoje upodobania, intencje i pragnienia, pyta o upodobania, intencje i pragnienia innych osób (VI.5), opiniami wyraża uczucia i emocje (VI.13), stosuje zwroty i formy grzecznościowe (VI. 14); reaguje w formie tekstu: wyraża swoje opinie (VII.4), wyraża swoje upodobania (VII. 5), wyraża prośbę oraz zgodę lub odmowę spełnienia prośby (VII.12), wyraża uczucia i emocje (VII.13), stosuje zwroty i formy grzecznościowe (VII.14 );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2C9D1E9F" w14:textId="00FB8FA6" w:rsidR="00D60925" w:rsidRPr="00623F45" w:rsidRDefault="00D60925" w:rsidP="00340F76">
            <w:pPr>
              <w:spacing w:line="240" w:lineRule="auto"/>
              <w:jc w:val="both"/>
            </w:pPr>
          </w:p>
        </w:tc>
      </w:tr>
      <w:tr w:rsidR="00D60925" w:rsidRPr="00B76B8B" w14:paraId="53AA21AC" w14:textId="77777777" w:rsidTr="009246D6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14:paraId="4F824551" w14:textId="16D75412" w:rsidR="00D60925" w:rsidRPr="004A220A" w:rsidRDefault="007F3B26" w:rsidP="00D60925">
            <w:pPr>
              <w:spacing w:line="240" w:lineRule="auto"/>
              <w:jc w:val="center"/>
              <w:rPr>
                <w:lang w:val="fr-FR"/>
              </w:rPr>
            </w:pPr>
            <w:r w:rsidRPr="004A220A">
              <w:rPr>
                <w:b/>
                <w:bCs/>
                <w:lang w:val="fr-FR"/>
              </w:rPr>
              <w:lastRenderedPageBreak/>
              <w:t>RÉVISER</w:t>
            </w:r>
            <w:r w:rsidR="00D60925" w:rsidRPr="004A220A">
              <w:rPr>
                <w:b/>
                <w:bCs/>
                <w:lang w:val="fr-FR"/>
              </w:rPr>
              <w:t xml:space="preserve"> ET METTRE EN PRATIQUE</w:t>
            </w:r>
          </w:p>
        </w:tc>
      </w:tr>
      <w:tr w:rsidR="001465D3" w:rsidRPr="004A220A" w14:paraId="17AFF45F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A96E1" w14:textId="6E261E9D" w:rsidR="001465D3" w:rsidRPr="004A220A" w:rsidRDefault="001465D3" w:rsidP="001465D3">
            <w:pPr>
              <w:spacing w:line="240" w:lineRule="auto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59.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4A90" w14:textId="77777777" w:rsidR="001465D3" w:rsidRPr="00623F45" w:rsidRDefault="001465D3" w:rsidP="001465D3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>Amoureux de notre vie</w:t>
            </w:r>
          </w:p>
          <w:p w14:paraId="1BE5C773" w14:textId="77777777" w:rsidR="001465D3" w:rsidRPr="00623F45" w:rsidRDefault="001465D3" w:rsidP="001465D3">
            <w:pPr>
              <w:spacing w:line="240" w:lineRule="auto"/>
              <w:rPr>
                <w:rFonts w:cstheme="minorHAnsi"/>
              </w:rPr>
            </w:pPr>
          </w:p>
          <w:p w14:paraId="592134C8" w14:textId="7EC59421" w:rsidR="001465D3" w:rsidRPr="00623F45" w:rsidRDefault="001465D3" w:rsidP="001465D3">
            <w:pPr>
              <w:spacing w:line="240" w:lineRule="auto"/>
              <w:rPr>
                <w:rFonts w:cstheme="minorHAnsi"/>
              </w:rPr>
            </w:pPr>
            <w:r w:rsidRPr="00623F45">
              <w:rPr>
                <w:rFonts w:cstheme="minorHAnsi"/>
              </w:rPr>
              <w:t>Zakochani w życiu -   powtórzenie wiadomości i umiejętności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2CAB9" w14:textId="77777777" w:rsidR="001465D3" w:rsidRPr="004A220A" w:rsidRDefault="001465D3" w:rsidP="001465D3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ECC85" w14:textId="59E17530" w:rsidR="001465D3" w:rsidRPr="00623F45" w:rsidRDefault="001465D3" w:rsidP="001465D3">
            <w:pPr>
              <w:spacing w:line="240" w:lineRule="auto"/>
            </w:pPr>
            <w:r w:rsidRPr="00623F45">
              <w:t xml:space="preserve">porozumiewać się, wypowiadać i mówić w zakresie zagadnień poruszonych w rozdziałach od </w:t>
            </w:r>
            <w:r>
              <w:t>6</w:t>
            </w:r>
            <w:r w:rsidRPr="00623F45">
              <w:t xml:space="preserve">. do </w:t>
            </w:r>
            <w:r>
              <w:t>9</w:t>
            </w:r>
            <w:r w:rsidRPr="00623F45">
              <w:t>.;</w:t>
            </w:r>
          </w:p>
          <w:p w14:paraId="3BEB8B03" w14:textId="44E8E0C9" w:rsidR="001465D3" w:rsidRPr="001465D3" w:rsidRDefault="001465D3" w:rsidP="001465D3">
            <w:pPr>
              <w:spacing w:line="240" w:lineRule="auto"/>
            </w:pPr>
            <w:r w:rsidRPr="00623F45">
              <w:lastRenderedPageBreak/>
              <w:t>dokonać oceny swojej wiedzy i umiejętności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89B34" w14:textId="3E1A2F59" w:rsidR="001465D3" w:rsidRPr="00623F45" w:rsidRDefault="001465D3" w:rsidP="001465D3">
            <w:pPr>
              <w:spacing w:line="240" w:lineRule="auto"/>
            </w:pPr>
            <w:r w:rsidRPr="00623F45">
              <w:lastRenderedPageBreak/>
              <w:t xml:space="preserve">porozumiewać się, wypowiadać i mówić w zakresie zagadnień poruszonych w rozdziałach od </w:t>
            </w:r>
            <w:r>
              <w:t>6</w:t>
            </w:r>
            <w:r w:rsidRPr="00623F45">
              <w:t xml:space="preserve">. do </w:t>
            </w:r>
            <w:r>
              <w:t>9</w:t>
            </w:r>
            <w:r w:rsidRPr="00623F45">
              <w:t>.;</w:t>
            </w:r>
          </w:p>
          <w:p w14:paraId="5640BD51" w14:textId="35044A06" w:rsidR="001465D3" w:rsidRPr="001465D3" w:rsidRDefault="001465D3" w:rsidP="001465D3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CCFC0" w14:textId="30BED412" w:rsidR="001465D3" w:rsidRPr="00623F45" w:rsidRDefault="001465D3" w:rsidP="001465D3">
            <w:pPr>
              <w:spacing w:line="240" w:lineRule="auto"/>
            </w:pPr>
            <w:r w:rsidRPr="00623F45">
              <w:t xml:space="preserve">porozumiewać się, wypowiadać i mówić w zakresie zagadnień poruszonych w rozdziałach od </w:t>
            </w:r>
            <w:r>
              <w:t>6</w:t>
            </w:r>
            <w:r w:rsidRPr="00623F45">
              <w:t xml:space="preserve">. do </w:t>
            </w:r>
            <w:r>
              <w:t>9</w:t>
            </w:r>
            <w:r w:rsidRPr="00623F45">
              <w:t>.;</w:t>
            </w:r>
          </w:p>
          <w:p w14:paraId="0CABB45B" w14:textId="7986D741" w:rsidR="001465D3" w:rsidRPr="00623F45" w:rsidRDefault="001465D3" w:rsidP="001465D3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B810" w14:textId="77777777" w:rsidR="001465D3" w:rsidRPr="00623F45" w:rsidRDefault="001465D3" w:rsidP="001465D3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C0FB5" w14:textId="77777777" w:rsidR="001465D3" w:rsidRPr="004A220A" w:rsidRDefault="001465D3" w:rsidP="001465D3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ćw. 1-4 /s. 101-102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810C" w14:textId="77777777" w:rsidR="001465D3" w:rsidRPr="004A220A" w:rsidRDefault="001465D3" w:rsidP="001465D3">
            <w:pPr>
              <w:spacing w:line="240" w:lineRule="auto"/>
              <w:rPr>
                <w:lang w:val="fr-FR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A9196" w14:textId="4C6DDB24" w:rsidR="001465D3" w:rsidRPr="004A220A" w:rsidRDefault="001465D3" w:rsidP="001465D3">
            <w:pPr>
              <w:spacing w:line="240" w:lineRule="auto"/>
              <w:rPr>
                <w:lang w:val="fr-FR"/>
              </w:rPr>
            </w:pPr>
            <w:r w:rsidRPr="003810CB">
              <w:rPr>
                <w:lang w:val="fr-FR"/>
              </w:rPr>
              <w:t>słowniki</w:t>
            </w:r>
          </w:p>
        </w:tc>
      </w:tr>
      <w:tr w:rsidR="001465D3" w:rsidRPr="004A220A" w14:paraId="064D9C5D" w14:textId="77777777" w:rsidTr="00623F4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BF561" w14:textId="77777777" w:rsidR="001465D3" w:rsidRPr="004A220A" w:rsidRDefault="001465D3" w:rsidP="001465D3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60.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17370" w14:textId="77777777" w:rsidR="001465D3" w:rsidRPr="004A220A" w:rsidRDefault="001465D3" w:rsidP="001465D3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>TEST 3</w:t>
            </w:r>
          </w:p>
          <w:p w14:paraId="5AD66A6D" w14:textId="77777777" w:rsidR="001465D3" w:rsidRPr="004A220A" w:rsidRDefault="001465D3" w:rsidP="001465D3">
            <w:pPr>
              <w:spacing w:line="240" w:lineRule="auto"/>
              <w:rPr>
                <w:rFonts w:cstheme="minorHAnsi"/>
                <w:lang w:val="fr-FR"/>
              </w:rPr>
            </w:pPr>
            <w:r w:rsidRPr="004A220A">
              <w:rPr>
                <w:rFonts w:cstheme="minorHAnsi"/>
                <w:lang w:val="fr-FR"/>
              </w:rPr>
              <w:t xml:space="preserve"> z etapów 7-8-9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DB029" w14:textId="77777777" w:rsidR="001465D3" w:rsidRPr="004A220A" w:rsidRDefault="001465D3" w:rsidP="001465D3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098E" w14:textId="77777777" w:rsidR="001465D3" w:rsidRPr="00623F45" w:rsidRDefault="001465D3" w:rsidP="001465D3">
            <w:pPr>
              <w:spacing w:line="240" w:lineRule="auto"/>
            </w:pPr>
            <w:r w:rsidRPr="00623F45">
              <w:t>dokonać oceny swojej wiedzy i umiejętności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85BF" w14:textId="77777777" w:rsidR="001465D3" w:rsidRPr="00623F45" w:rsidRDefault="001465D3" w:rsidP="001465D3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BF48" w14:textId="77777777" w:rsidR="001465D3" w:rsidRPr="00623F45" w:rsidRDefault="001465D3" w:rsidP="001465D3">
            <w:pPr>
              <w:spacing w:line="240" w:lineRule="auto"/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37A0" w14:textId="77777777" w:rsidR="001465D3" w:rsidRPr="00623F45" w:rsidRDefault="001465D3" w:rsidP="001465D3">
            <w:pPr>
              <w:spacing w:line="240" w:lineRule="auto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C260" w14:textId="77777777" w:rsidR="001465D3" w:rsidRPr="00623F45" w:rsidRDefault="001465D3" w:rsidP="001465D3">
            <w:pPr>
              <w:spacing w:line="240" w:lineRule="auto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C120" w14:textId="77777777" w:rsidR="001465D3" w:rsidRPr="00623F45" w:rsidRDefault="001465D3" w:rsidP="001465D3">
            <w:pPr>
              <w:spacing w:line="240" w:lineRule="auto"/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DEA2C" w14:textId="77777777" w:rsidR="001465D3" w:rsidRPr="004A220A" w:rsidRDefault="001465D3" w:rsidP="001465D3">
            <w:pPr>
              <w:spacing w:line="240" w:lineRule="auto"/>
              <w:rPr>
                <w:lang w:val="fr-FR"/>
              </w:rPr>
            </w:pPr>
            <w:r w:rsidRPr="004A220A">
              <w:rPr>
                <w:lang w:val="fr-FR"/>
              </w:rPr>
              <w:t>Test 3A i 3B</w:t>
            </w:r>
          </w:p>
        </w:tc>
      </w:tr>
      <w:tr w:rsidR="001465D3" w:rsidRPr="004A220A" w14:paraId="22F7DB6A" w14:textId="77777777" w:rsidTr="004262D1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4515B" w14:textId="77777777" w:rsidR="001465D3" w:rsidRPr="00623F45" w:rsidRDefault="001465D3" w:rsidP="001465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b/>
              </w:rPr>
            </w:pPr>
            <w:r w:rsidRPr="00623F45">
              <w:rPr>
                <w:b/>
              </w:rPr>
              <w:t xml:space="preserve">Treści nauczania z podstawy programowej: </w:t>
            </w:r>
          </w:p>
          <w:p w14:paraId="0B620B65" w14:textId="77777777" w:rsidR="001465D3" w:rsidRPr="00623F45" w:rsidRDefault="001465D3" w:rsidP="001465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rPr>
                <w:b/>
              </w:rPr>
            </w:pPr>
            <w:r w:rsidRPr="00623F45">
              <w:rPr>
                <w:b/>
              </w:rPr>
              <w:t xml:space="preserve">III.2.0 </w:t>
            </w:r>
          </w:p>
          <w:p w14:paraId="5B514783" w14:textId="63D0642A" w:rsidR="001465D3" w:rsidRPr="003810CB" w:rsidRDefault="001465D3" w:rsidP="001465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</w:pPr>
            <w:r w:rsidRPr="003810CB">
              <w:t xml:space="preserve">Uczeń: posługuje się podstawowym zasobem środków językowych w zakresie tematu: człowiek (I.1), </w:t>
            </w:r>
            <w:r w:rsidRPr="003810CB">
              <w:rPr>
                <w:sz w:val="24"/>
                <w:szCs w:val="24"/>
              </w:rPr>
              <w:t>miejsce zamieszkania (I.2), edukacja (I.3), praca (</w:t>
            </w:r>
            <w:r>
              <w:rPr>
                <w:sz w:val="24"/>
                <w:szCs w:val="24"/>
              </w:rPr>
              <w:t>I</w:t>
            </w:r>
            <w:r w:rsidRPr="003810CB">
              <w:t>.4), życie prywatne (I.5), żywienie (I.6), zakupy i usługi (I.7), podróżowanie i turystyka (I.8), kultura (I.9), sport (I.10), zdrowie (I.11), nauka i technika (I.12), świat przyrody (I.13);</w:t>
            </w:r>
            <w:r>
              <w:t xml:space="preserve"> </w:t>
            </w:r>
            <w:r w:rsidRPr="003810CB">
              <w:t>rozumie proste wypowiedzi ustne: reaguje na polecenia (II.1), określa główną myśl wypowiedzi (II.2), określa intencje nadawcy (II.3),  określa kontekst wypowiedzi (II.4), znajduje w wypowiedzi określone informacje (II.5),  rozróżnia formalny i nieformalny styl wypowiedzi (II.6); rozumie proste wypowiedzi pisemne: określa główną myśl tekstu (III.1), określa intencje nadawcy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uzyskuje i przekazuje informacje i wyjaśnienia (VI.3), wyraża swoje opinie, pyta o opinię, zgadza się lub nie zgadza z opiniami innych osób (VI.4), wyraża swoje upodobania, intencje i pragnienia, pyta o upodobania, intencje i pragnienia innych osób (VI.5), opiniami wyraża uczucia i emocje (VI.13), stosuje zwroty i formy grzecznościowe (VI. 14); reaguje w formie tekstu: wyraża swoje opinie (VII.4), wyraża swoje upodobania (VII. 5), wyraża prośbę oraz zgodę lub odmowę spełnienia prośby (VII.12), wyraża uczucia i emocje (VII.13), stosuje zwroty i formy grzecznościowe (VII.14 );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1CF0E597" w14:textId="77777777" w:rsidR="001465D3" w:rsidRPr="00623F45" w:rsidRDefault="001465D3" w:rsidP="001465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0"/>
              <w:jc w:val="both"/>
              <w:rPr>
                <w:b/>
              </w:rPr>
            </w:pPr>
            <w:r w:rsidRPr="00623F45">
              <w:rPr>
                <w:b/>
              </w:rPr>
              <w:t>III.2.</w:t>
            </w:r>
          </w:p>
          <w:p w14:paraId="6E86CD2D" w14:textId="77777777" w:rsidR="001465D3" w:rsidRPr="003810CB" w:rsidRDefault="001465D3" w:rsidP="001465D3">
            <w:pPr>
              <w:spacing w:line="240" w:lineRule="auto"/>
              <w:jc w:val="both"/>
            </w:pPr>
            <w:r w:rsidRPr="003810CB">
              <w:t xml:space="preserve">Uczeń: posługuje się podstawowym zasobem środków językowych w zakresie tematu: człowiek (I.1), miejsce zamieszkania (I.2), edukacja (I.3), praca (I.4), życie prywatne (I.5), żywienie (I.6), zakupy i usługi (I.7), podróżowanie i turystyka (I.8), kultura (I.9), sport (I.10), zdrowie (I.11), nauka i technika (I.12), świat </w:t>
            </w:r>
            <w:r w:rsidRPr="003810CB">
              <w:lastRenderedPageBreak/>
              <w:t>przyrody (I.13); rozumie proste wypowiedzi ustne: reaguje na polecenia (II.1), określa główną myśl wypowiedzi (II.2), określa intencje nadawcy (II.3),  określa kontekst wypowiedzi (II.4), znajduje w wypowiedzi określone informacje (II.5),  rozróżnia formalny i nieformalny styl wypowiedzi (II.6); rozumie proste wypowiedzi pisemne: określa główną myśl tekstu (III.1), określa intencje nadawcy tekstu (III.2), określa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doświadczeniach i wydarzeniach z przeszłości i teraźniejszości (IV.2), przedstawia fakty z przeszłości i teraźniejszości (IV.3), przedstawia intencje, marzenia, nadzieje i plany na przyszłość (IV.4), opisuje upodobania (IV.5), wyraża i uzasadnia swoje opinie (IV.6), wyraża uczucia i emocje (IV.7) stosuje formalny lub nieformalny styl wypowiedzi adekwatnie do sytuacji (IV.8);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uzyskuje i przekazuje informacje i wyjaśnienia (VI.3), wyraża swoje opinie, pyta o opinię, zgadza się lub nie zgadza z opiniami innych osób (VI.4), wyraża swoje upodobania, intencje i pragnienia, pyta o upodobania, intencje i pragnienia innych osób (VI.5), opiniami wyraża uczucia i emocje (VI.13), stosuje zwroty i formy grzecznościowe (VI. 14); reaguje w formie tekstu: wyraża swoje opinie (VII.4), wyraża swoje upodobania (VII. 5), wyraża prośbę oraz zgodę lub odmowę spełnienia prośby (VII.12), wyraża uczucia i emocje (VII.13), stosuje zwroty i formy grzecznościowe (VII.14 );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60A487BA" w14:textId="1DB61D17" w:rsidR="001465D3" w:rsidRPr="00623F45" w:rsidRDefault="001465D3" w:rsidP="001465D3">
            <w:pPr>
              <w:spacing w:line="240" w:lineRule="auto"/>
            </w:pPr>
          </w:p>
        </w:tc>
      </w:tr>
    </w:tbl>
    <w:p w14:paraId="19A93A1E" w14:textId="77777777" w:rsidR="00FD6243" w:rsidRPr="00623F45" w:rsidRDefault="00FD6243" w:rsidP="00FD6243"/>
    <w:p w14:paraId="4B13B6F4" w14:textId="77777777" w:rsidR="002504C4" w:rsidRPr="00623F45" w:rsidRDefault="002504C4"/>
    <w:sectPr w:rsidR="002504C4" w:rsidRPr="00623F45" w:rsidSect="00FD6243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7ACE05" w14:textId="77777777" w:rsidR="008E50C7" w:rsidRDefault="008E50C7" w:rsidP="00161D4F">
      <w:pPr>
        <w:spacing w:after="0" w:line="240" w:lineRule="auto"/>
      </w:pPr>
      <w:r>
        <w:separator/>
      </w:r>
    </w:p>
  </w:endnote>
  <w:endnote w:type="continuationSeparator" w:id="0">
    <w:p w14:paraId="17F303E2" w14:textId="77777777" w:rsidR="008E50C7" w:rsidRDefault="008E50C7" w:rsidP="00161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8700282"/>
      <w:docPartObj>
        <w:docPartGallery w:val="Page Numbers (Bottom of Page)"/>
        <w:docPartUnique/>
      </w:docPartObj>
    </w:sdtPr>
    <w:sdtContent>
      <w:p w14:paraId="691F5B72" w14:textId="7D1AFFD0" w:rsidR="008969A3" w:rsidRDefault="008969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A12174" w14:textId="77777777" w:rsidR="008969A3" w:rsidRDefault="008969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68001" w14:textId="77777777" w:rsidR="008E50C7" w:rsidRDefault="008E50C7" w:rsidP="00161D4F">
      <w:pPr>
        <w:spacing w:after="0" w:line="240" w:lineRule="auto"/>
      </w:pPr>
      <w:r>
        <w:separator/>
      </w:r>
    </w:p>
  </w:footnote>
  <w:footnote w:type="continuationSeparator" w:id="0">
    <w:p w14:paraId="46C925E0" w14:textId="77777777" w:rsidR="008E50C7" w:rsidRDefault="008E50C7" w:rsidP="00161D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67C9A"/>
    <w:multiLevelType w:val="hybridMultilevel"/>
    <w:tmpl w:val="3E92C1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andra wilk">
    <w15:presenceInfo w15:providerId="Windows Live" w15:userId="cd16f2e0141fc3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4096" w:nlCheck="1" w:checkStyle="0"/>
  <w:activeWritingStyle w:appName="MSWord" w:lang="pl-PL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243"/>
    <w:rsid w:val="000C3642"/>
    <w:rsid w:val="000C3B18"/>
    <w:rsid w:val="000D0078"/>
    <w:rsid w:val="000F6E34"/>
    <w:rsid w:val="001077D8"/>
    <w:rsid w:val="00112B03"/>
    <w:rsid w:val="001465D3"/>
    <w:rsid w:val="00161D4F"/>
    <w:rsid w:val="0016340C"/>
    <w:rsid w:val="001918B5"/>
    <w:rsid w:val="001945A8"/>
    <w:rsid w:val="002504C4"/>
    <w:rsid w:val="00254B28"/>
    <w:rsid w:val="002723CD"/>
    <w:rsid w:val="00330109"/>
    <w:rsid w:val="003348DB"/>
    <w:rsid w:val="00340F76"/>
    <w:rsid w:val="00350DA5"/>
    <w:rsid w:val="003810CB"/>
    <w:rsid w:val="00386EA3"/>
    <w:rsid w:val="003E19C8"/>
    <w:rsid w:val="003F5473"/>
    <w:rsid w:val="004262D1"/>
    <w:rsid w:val="00430C1F"/>
    <w:rsid w:val="00442BBD"/>
    <w:rsid w:val="00491842"/>
    <w:rsid w:val="00492BC7"/>
    <w:rsid w:val="004A220A"/>
    <w:rsid w:val="00507EC9"/>
    <w:rsid w:val="00513F23"/>
    <w:rsid w:val="00527327"/>
    <w:rsid w:val="005375D9"/>
    <w:rsid w:val="00562A25"/>
    <w:rsid w:val="00597A23"/>
    <w:rsid w:val="005A42AF"/>
    <w:rsid w:val="005D1428"/>
    <w:rsid w:val="005D361B"/>
    <w:rsid w:val="005D59DC"/>
    <w:rsid w:val="005E0F18"/>
    <w:rsid w:val="005F6883"/>
    <w:rsid w:val="00623F45"/>
    <w:rsid w:val="00641400"/>
    <w:rsid w:val="006531FF"/>
    <w:rsid w:val="00670690"/>
    <w:rsid w:val="00681E22"/>
    <w:rsid w:val="00682AE9"/>
    <w:rsid w:val="006B246F"/>
    <w:rsid w:val="006D4DEE"/>
    <w:rsid w:val="00752AFB"/>
    <w:rsid w:val="00781351"/>
    <w:rsid w:val="00787CCB"/>
    <w:rsid w:val="007B30DD"/>
    <w:rsid w:val="007B662F"/>
    <w:rsid w:val="007D585E"/>
    <w:rsid w:val="007F3B26"/>
    <w:rsid w:val="00814DFD"/>
    <w:rsid w:val="008211E8"/>
    <w:rsid w:val="008222E5"/>
    <w:rsid w:val="008311A1"/>
    <w:rsid w:val="00842F6F"/>
    <w:rsid w:val="0089458A"/>
    <w:rsid w:val="008969A3"/>
    <w:rsid w:val="008B7C6F"/>
    <w:rsid w:val="008E50C7"/>
    <w:rsid w:val="008F21F6"/>
    <w:rsid w:val="0090180E"/>
    <w:rsid w:val="0090277F"/>
    <w:rsid w:val="009246D6"/>
    <w:rsid w:val="00946E57"/>
    <w:rsid w:val="00960612"/>
    <w:rsid w:val="009D73A2"/>
    <w:rsid w:val="00A00C33"/>
    <w:rsid w:val="00A01DDC"/>
    <w:rsid w:val="00A31D9E"/>
    <w:rsid w:val="00AB5816"/>
    <w:rsid w:val="00AF14B5"/>
    <w:rsid w:val="00AF4ED1"/>
    <w:rsid w:val="00B12B45"/>
    <w:rsid w:val="00B245FF"/>
    <w:rsid w:val="00B76B8B"/>
    <w:rsid w:val="00BB7ADB"/>
    <w:rsid w:val="00BD2236"/>
    <w:rsid w:val="00BD661D"/>
    <w:rsid w:val="00C21C8E"/>
    <w:rsid w:val="00C66E19"/>
    <w:rsid w:val="00CB736A"/>
    <w:rsid w:val="00CF2373"/>
    <w:rsid w:val="00D473AC"/>
    <w:rsid w:val="00D55007"/>
    <w:rsid w:val="00D60925"/>
    <w:rsid w:val="00D61B56"/>
    <w:rsid w:val="00D63E1A"/>
    <w:rsid w:val="00DD407E"/>
    <w:rsid w:val="00DE0766"/>
    <w:rsid w:val="00DE61A4"/>
    <w:rsid w:val="00DF2AF0"/>
    <w:rsid w:val="00DF2EB7"/>
    <w:rsid w:val="00E37B1B"/>
    <w:rsid w:val="00E6069D"/>
    <w:rsid w:val="00E65B2B"/>
    <w:rsid w:val="00ED13D3"/>
    <w:rsid w:val="00ED494F"/>
    <w:rsid w:val="00F320EC"/>
    <w:rsid w:val="00F343A1"/>
    <w:rsid w:val="00F616B1"/>
    <w:rsid w:val="00F63B11"/>
    <w:rsid w:val="00F7721F"/>
    <w:rsid w:val="00FD6243"/>
    <w:rsid w:val="00FE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81D7F"/>
  <w15:chartTrackingRefBased/>
  <w15:docId w15:val="{0C7A0635-D49D-4A83-A070-26BB27B17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3D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0">
    <w:name w:val="msonormal"/>
    <w:basedOn w:val="Normalny"/>
    <w:rsid w:val="00FD6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62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6243"/>
    <w:rPr>
      <w:noProof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D62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243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FD62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6243"/>
    <w:rPr>
      <w:noProof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62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6243"/>
    <w:rPr>
      <w:noProof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62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6243"/>
    <w:rPr>
      <w:b/>
      <w:bCs/>
      <w:noProof/>
      <w:sz w:val="20"/>
      <w:szCs w:val="20"/>
    </w:rPr>
  </w:style>
  <w:style w:type="paragraph" w:styleId="Akapitzlist">
    <w:name w:val="List Paragraph"/>
    <w:basedOn w:val="Normalny"/>
    <w:uiPriority w:val="34"/>
    <w:qFormat/>
    <w:rsid w:val="00FD6243"/>
    <w:pPr>
      <w:ind w:left="720"/>
      <w:contextualSpacing/>
    </w:pPr>
  </w:style>
  <w:style w:type="paragraph" w:customStyle="1" w:styleId="Normalny1">
    <w:name w:val="Normalny1"/>
    <w:rsid w:val="00FD6243"/>
    <w:pPr>
      <w:spacing w:after="0" w:line="276" w:lineRule="auto"/>
    </w:pPr>
    <w:rPr>
      <w:rFonts w:ascii="Arial" w:eastAsia="Arial" w:hAnsi="Arial" w:cs="Aria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6243"/>
    <w:rPr>
      <w:sz w:val="16"/>
      <w:szCs w:val="16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6243"/>
    <w:rPr>
      <w:vertAlign w:val="superscript"/>
    </w:rPr>
  </w:style>
  <w:style w:type="table" w:styleId="Tabela-Siatka">
    <w:name w:val="Table Grid"/>
    <w:basedOn w:val="Standardowy"/>
    <w:uiPriority w:val="39"/>
    <w:rsid w:val="00FD624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375D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5D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DD9C4-A2CF-3F4E-B93C-7CF6EE40F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30</Pages>
  <Words>12308</Words>
  <Characters>73852</Characters>
  <Application>Microsoft Office Word</Application>
  <DocSecurity>0</DocSecurity>
  <Lines>615</Lines>
  <Paragraphs>171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sandra wilk</cp:lastModifiedBy>
  <cp:revision>22</cp:revision>
  <dcterms:created xsi:type="dcterms:W3CDTF">2021-11-17T13:46:00Z</dcterms:created>
  <dcterms:modified xsi:type="dcterms:W3CDTF">2021-11-19T11:04:00Z</dcterms:modified>
</cp:coreProperties>
</file>